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85D" w:rsidRPr="00B93F03" w:rsidRDefault="00574079">
      <w:pPr>
        <w:spacing w:line="480" w:lineRule="auto"/>
        <w:rPr>
          <w:rFonts w:ascii="Times New Roman" w:hAnsi="Times New Roman" w:cs="Times New Roman"/>
          <w:sz w:val="24"/>
          <w:szCs w:val="24"/>
          <w:rPrChange w:id="0" w:author="Samantha Parks" w:date="2018-04-09T16:10:00Z">
            <w:rPr/>
          </w:rPrChange>
        </w:rPr>
        <w:pPrChange w:id="1" w:author="Samantha Parks" w:date="2018-04-09T16:10:00Z">
          <w:pPr/>
        </w:pPrChange>
      </w:pPr>
      <w:bookmarkStart w:id="2" w:name="_GoBack"/>
      <w:bookmarkEnd w:id="2"/>
      <w:r w:rsidRPr="00B93F03">
        <w:rPr>
          <w:rFonts w:ascii="Times New Roman" w:hAnsi="Times New Roman" w:cs="Times New Roman"/>
          <w:sz w:val="24"/>
          <w:szCs w:val="24"/>
          <w:rPrChange w:id="3" w:author="Samantha Parks" w:date="2018-04-09T16:10:00Z">
            <w:rPr/>
          </w:rPrChange>
        </w:rPr>
        <w:t>Salve Regina Oral History Project</w:t>
      </w:r>
    </w:p>
    <w:p w:rsidR="00574079" w:rsidRPr="00B93F03" w:rsidRDefault="00574079">
      <w:pPr>
        <w:spacing w:line="480" w:lineRule="auto"/>
        <w:rPr>
          <w:rFonts w:ascii="Times New Roman" w:hAnsi="Times New Roman" w:cs="Times New Roman"/>
          <w:sz w:val="24"/>
          <w:szCs w:val="24"/>
          <w:rPrChange w:id="4" w:author="Samantha Parks" w:date="2018-04-09T16:10:00Z">
            <w:rPr/>
          </w:rPrChange>
        </w:rPr>
        <w:pPrChange w:id="5" w:author="Samantha Parks" w:date="2018-04-09T16:10:00Z">
          <w:pPr/>
        </w:pPrChange>
      </w:pPr>
      <w:r w:rsidRPr="00B93F03">
        <w:rPr>
          <w:rFonts w:ascii="Times New Roman" w:hAnsi="Times New Roman" w:cs="Times New Roman"/>
          <w:sz w:val="24"/>
          <w:szCs w:val="24"/>
          <w:rPrChange w:id="6" w:author="Samantha Parks" w:date="2018-04-09T16:10:00Z">
            <w:rPr/>
          </w:rPrChange>
        </w:rPr>
        <w:t>Date of Interview: 2/12/2018</w:t>
      </w:r>
    </w:p>
    <w:p w:rsidR="00574079" w:rsidRPr="00B93F03" w:rsidRDefault="00574079">
      <w:pPr>
        <w:spacing w:line="480" w:lineRule="auto"/>
        <w:rPr>
          <w:rFonts w:ascii="Times New Roman" w:hAnsi="Times New Roman" w:cs="Times New Roman"/>
          <w:sz w:val="24"/>
          <w:szCs w:val="24"/>
          <w:rPrChange w:id="7" w:author="Samantha Parks" w:date="2018-04-09T16:10:00Z">
            <w:rPr/>
          </w:rPrChange>
        </w:rPr>
        <w:pPrChange w:id="8" w:author="Samantha Parks" w:date="2018-04-09T16:10:00Z">
          <w:pPr/>
        </w:pPrChange>
      </w:pPr>
      <w:r w:rsidRPr="00B93F03">
        <w:rPr>
          <w:rFonts w:ascii="Times New Roman" w:hAnsi="Times New Roman" w:cs="Times New Roman"/>
          <w:sz w:val="24"/>
          <w:szCs w:val="24"/>
          <w:rPrChange w:id="9" w:author="Samantha Parks" w:date="2018-04-09T16:10:00Z">
            <w:rPr/>
          </w:rPrChange>
        </w:rPr>
        <w:t>Date of Completed Transcription</w:t>
      </w:r>
    </w:p>
    <w:p w:rsidR="00574079" w:rsidDel="00B93F03" w:rsidRDefault="00574079">
      <w:pPr>
        <w:spacing w:line="480" w:lineRule="auto"/>
        <w:rPr>
          <w:del w:id="10" w:author="Samantha Parks" w:date="2018-04-09T16:11:00Z"/>
          <w:rFonts w:ascii="Times New Roman" w:hAnsi="Times New Roman" w:cs="Times New Roman"/>
          <w:sz w:val="24"/>
          <w:szCs w:val="24"/>
        </w:rPr>
        <w:pPrChange w:id="11" w:author="Samantha Parks" w:date="2018-04-09T16:10:00Z">
          <w:pPr/>
        </w:pPrChange>
      </w:pPr>
      <w:r w:rsidRPr="00B93F03">
        <w:rPr>
          <w:rFonts w:ascii="Times New Roman" w:hAnsi="Times New Roman" w:cs="Times New Roman"/>
          <w:sz w:val="24"/>
          <w:szCs w:val="24"/>
          <w:rPrChange w:id="12" w:author="Samantha Parks" w:date="2018-04-09T16:10:00Z">
            <w:rPr/>
          </w:rPrChange>
        </w:rPr>
        <w:t>Interviewe</w:t>
      </w:r>
      <w:r w:rsidR="00CA0307" w:rsidRPr="00B93F03">
        <w:rPr>
          <w:rFonts w:ascii="Times New Roman" w:hAnsi="Times New Roman" w:cs="Times New Roman"/>
          <w:sz w:val="24"/>
          <w:szCs w:val="24"/>
          <w:rPrChange w:id="13" w:author="Samantha Parks" w:date="2018-04-09T16:10:00Z">
            <w:rPr/>
          </w:rPrChange>
        </w:rPr>
        <w:t>e: Dr. Joan Chapdelaine, Health</w:t>
      </w:r>
      <w:r w:rsidRPr="00B93F03">
        <w:rPr>
          <w:rFonts w:ascii="Times New Roman" w:hAnsi="Times New Roman" w:cs="Times New Roman"/>
          <w:sz w:val="24"/>
          <w:szCs w:val="24"/>
          <w:rPrChange w:id="14" w:author="Samantha Parks" w:date="2018-04-09T16:10:00Z">
            <w:rPr/>
          </w:rPrChange>
        </w:rPr>
        <w:t>Care Administration</w:t>
      </w:r>
    </w:p>
    <w:p w:rsidR="00B93F03" w:rsidRPr="00B93F03" w:rsidRDefault="00B93F03">
      <w:pPr>
        <w:spacing w:line="480" w:lineRule="auto"/>
        <w:rPr>
          <w:ins w:id="15" w:author="Samantha Parks" w:date="2018-04-09T16:11:00Z"/>
          <w:rFonts w:ascii="Times New Roman" w:hAnsi="Times New Roman" w:cs="Times New Roman"/>
          <w:sz w:val="24"/>
          <w:szCs w:val="24"/>
          <w:rPrChange w:id="16" w:author="Samantha Parks" w:date="2018-04-09T16:10:00Z">
            <w:rPr>
              <w:ins w:id="17" w:author="Samantha Parks" w:date="2018-04-09T16:11:00Z"/>
            </w:rPr>
          </w:rPrChange>
        </w:rPr>
        <w:pPrChange w:id="18" w:author="Samantha Parks" w:date="2018-04-09T16:10:00Z">
          <w:pPr/>
        </w:pPrChange>
      </w:pPr>
    </w:p>
    <w:p w:rsidR="00574079" w:rsidDel="00B93F03" w:rsidRDefault="00574079">
      <w:pPr>
        <w:spacing w:line="480" w:lineRule="auto"/>
        <w:rPr>
          <w:del w:id="19" w:author="Samantha Parks" w:date="2018-04-09T16:11:00Z"/>
          <w:rFonts w:ascii="Times New Roman" w:hAnsi="Times New Roman" w:cs="Times New Roman"/>
          <w:sz w:val="24"/>
          <w:szCs w:val="24"/>
        </w:rPr>
        <w:pPrChange w:id="20" w:author="Samantha Parks" w:date="2018-04-09T16:10:00Z">
          <w:pPr/>
        </w:pPrChange>
      </w:pPr>
      <w:r w:rsidRPr="00B93F03">
        <w:rPr>
          <w:rFonts w:ascii="Times New Roman" w:hAnsi="Times New Roman" w:cs="Times New Roman"/>
          <w:sz w:val="24"/>
          <w:szCs w:val="24"/>
          <w:rPrChange w:id="21" w:author="Samantha Parks" w:date="2018-04-09T16:10:00Z">
            <w:rPr/>
          </w:rPrChange>
        </w:rPr>
        <w:t>Interview: Samantha Parks, Class of 201</w:t>
      </w:r>
      <w:ins w:id="22" w:author="Samantha Parks" w:date="2018-04-09T15:42:00Z">
        <w:r w:rsidR="00721DC6" w:rsidRPr="00B93F03">
          <w:rPr>
            <w:rFonts w:ascii="Times New Roman" w:hAnsi="Times New Roman" w:cs="Times New Roman"/>
            <w:sz w:val="24"/>
            <w:szCs w:val="24"/>
            <w:rPrChange w:id="23" w:author="Samantha Parks" w:date="2018-04-09T16:10:00Z">
              <w:rPr/>
            </w:rPrChange>
          </w:rPr>
          <w:t>9</w:t>
        </w:r>
      </w:ins>
      <w:del w:id="24" w:author="Samantha Parks" w:date="2018-04-09T15:42:00Z">
        <w:r w:rsidRPr="00B93F03" w:rsidDel="00721DC6">
          <w:rPr>
            <w:rFonts w:ascii="Times New Roman" w:hAnsi="Times New Roman" w:cs="Times New Roman"/>
            <w:sz w:val="24"/>
            <w:szCs w:val="24"/>
            <w:rPrChange w:id="25" w:author="Samantha Parks" w:date="2018-04-09T16:10:00Z">
              <w:rPr/>
            </w:rPrChange>
          </w:rPr>
          <w:delText>8</w:delText>
        </w:r>
      </w:del>
    </w:p>
    <w:p w:rsidR="00B93F03" w:rsidRPr="00B93F03" w:rsidRDefault="00B93F03">
      <w:pPr>
        <w:spacing w:line="480" w:lineRule="auto"/>
        <w:rPr>
          <w:ins w:id="26" w:author="Samantha Parks" w:date="2018-04-09T16:11:00Z"/>
          <w:rFonts w:ascii="Times New Roman" w:hAnsi="Times New Roman" w:cs="Times New Roman"/>
          <w:sz w:val="24"/>
          <w:szCs w:val="24"/>
          <w:rPrChange w:id="27" w:author="Samantha Parks" w:date="2018-04-09T16:10:00Z">
            <w:rPr>
              <w:ins w:id="28" w:author="Samantha Parks" w:date="2018-04-09T16:11:00Z"/>
            </w:rPr>
          </w:rPrChange>
        </w:rPr>
        <w:pPrChange w:id="29" w:author="Samantha Parks" w:date="2018-04-09T16:10:00Z">
          <w:pPr/>
        </w:pPrChange>
      </w:pPr>
    </w:p>
    <w:p w:rsidR="006642AE" w:rsidRPr="00B93F03" w:rsidRDefault="006642AE">
      <w:pPr>
        <w:spacing w:line="480" w:lineRule="auto"/>
        <w:rPr>
          <w:rFonts w:ascii="Times New Roman" w:hAnsi="Times New Roman" w:cs="Times New Roman"/>
          <w:sz w:val="24"/>
          <w:szCs w:val="24"/>
          <w:rPrChange w:id="30" w:author="Samantha Parks" w:date="2018-04-09T16:10:00Z">
            <w:rPr/>
          </w:rPrChange>
        </w:rPr>
        <w:pPrChange w:id="31" w:author="Samantha Parks" w:date="2018-04-09T16:10:00Z">
          <w:pPr/>
        </w:pPrChange>
      </w:pPr>
    </w:p>
    <w:p w:rsidR="00574079" w:rsidRPr="00B93F03" w:rsidRDefault="00574079">
      <w:pPr>
        <w:spacing w:line="480" w:lineRule="auto"/>
        <w:rPr>
          <w:rFonts w:ascii="Times New Roman" w:hAnsi="Times New Roman" w:cs="Times New Roman"/>
          <w:sz w:val="24"/>
          <w:szCs w:val="24"/>
          <w:rPrChange w:id="32" w:author="Samantha Parks" w:date="2018-04-09T16:10:00Z">
            <w:rPr/>
          </w:rPrChange>
        </w:rPr>
        <w:pPrChange w:id="33" w:author="Samantha Parks" w:date="2018-04-09T16:10:00Z">
          <w:pPr/>
        </w:pPrChange>
      </w:pPr>
      <w:r w:rsidRPr="00B93F03">
        <w:rPr>
          <w:rFonts w:ascii="Times New Roman" w:hAnsi="Times New Roman" w:cs="Times New Roman"/>
          <w:sz w:val="24"/>
          <w:szCs w:val="24"/>
          <w:u w:val="single"/>
          <w:rPrChange w:id="34" w:author="Samantha Parks" w:date="2018-04-09T16:12:00Z">
            <w:rPr/>
          </w:rPrChange>
        </w:rPr>
        <w:t>Samantha:</w:t>
      </w:r>
      <w:r w:rsidRPr="00B93F03">
        <w:rPr>
          <w:rFonts w:ascii="Times New Roman" w:hAnsi="Times New Roman" w:cs="Times New Roman"/>
          <w:sz w:val="24"/>
          <w:szCs w:val="24"/>
          <w:rPrChange w:id="35" w:author="Samantha Parks" w:date="2018-04-09T16:10:00Z">
            <w:rPr/>
          </w:rPrChange>
        </w:rPr>
        <w:t xml:space="preserve"> OK! Can you introduce yourself first?</w:t>
      </w:r>
    </w:p>
    <w:p w:rsidR="00574079" w:rsidRPr="00B93F03" w:rsidRDefault="00574079">
      <w:pPr>
        <w:spacing w:line="480" w:lineRule="auto"/>
        <w:rPr>
          <w:rFonts w:ascii="Times New Roman" w:hAnsi="Times New Roman" w:cs="Times New Roman"/>
          <w:sz w:val="24"/>
          <w:szCs w:val="24"/>
          <w:rPrChange w:id="36" w:author="Samantha Parks" w:date="2018-04-09T16:10:00Z">
            <w:rPr/>
          </w:rPrChange>
        </w:rPr>
        <w:pPrChange w:id="37" w:author="Samantha Parks" w:date="2018-04-09T16:10:00Z">
          <w:pPr/>
        </w:pPrChange>
      </w:pPr>
      <w:r w:rsidRPr="00B93F03">
        <w:rPr>
          <w:rFonts w:ascii="Times New Roman" w:hAnsi="Times New Roman" w:cs="Times New Roman"/>
          <w:sz w:val="24"/>
          <w:szCs w:val="24"/>
          <w:u w:val="single"/>
          <w:rPrChange w:id="38" w:author="Samantha Parks" w:date="2018-04-09T16:12:00Z">
            <w:rPr/>
          </w:rPrChange>
        </w:rPr>
        <w:t>Dr. Chapdelaine:</w:t>
      </w:r>
      <w:r w:rsidRPr="00B93F03">
        <w:rPr>
          <w:rFonts w:ascii="Times New Roman" w:hAnsi="Times New Roman" w:cs="Times New Roman"/>
          <w:sz w:val="24"/>
          <w:szCs w:val="24"/>
          <w:rPrChange w:id="39" w:author="Samantha Parks" w:date="2018-04-09T16:10:00Z">
            <w:rPr/>
          </w:rPrChange>
        </w:rPr>
        <w:t xml:space="preserve"> Hi! This is Joan Chapdelaine. I came to Salve Regin</w:t>
      </w:r>
      <w:r w:rsidR="003330E3">
        <w:rPr>
          <w:rFonts w:ascii="Times New Roman" w:hAnsi="Times New Roman" w:cs="Times New Roman"/>
          <w:sz w:val="24"/>
          <w:szCs w:val="24"/>
        </w:rPr>
        <w:t>a</w:t>
      </w:r>
      <w:r w:rsidRPr="00B93F03">
        <w:rPr>
          <w:rFonts w:ascii="Times New Roman" w:hAnsi="Times New Roman" w:cs="Times New Roman"/>
          <w:sz w:val="24"/>
          <w:szCs w:val="24"/>
          <w:rPrChange w:id="40" w:author="Samantha Parks" w:date="2018-04-09T16:10:00Z">
            <w:rPr/>
          </w:rPrChange>
        </w:rPr>
        <w:t xml:space="preserve"> University</w:t>
      </w:r>
      <w:r w:rsidR="003330E3">
        <w:rPr>
          <w:rFonts w:ascii="Times New Roman" w:hAnsi="Times New Roman" w:cs="Times New Roman"/>
          <w:sz w:val="24"/>
          <w:szCs w:val="24"/>
        </w:rPr>
        <w:t>,</w:t>
      </w:r>
      <w:r w:rsidRPr="00B93F03">
        <w:rPr>
          <w:rFonts w:ascii="Times New Roman" w:hAnsi="Times New Roman" w:cs="Times New Roman"/>
          <w:sz w:val="24"/>
          <w:szCs w:val="24"/>
          <w:rPrChange w:id="41" w:author="Samantha Parks" w:date="2018-04-09T16:10:00Z">
            <w:rPr/>
          </w:rPrChange>
        </w:rPr>
        <w:t xml:space="preserve"> or Salve Regina College then</w:t>
      </w:r>
      <w:r w:rsidR="003330E3">
        <w:rPr>
          <w:rFonts w:ascii="Times New Roman" w:hAnsi="Times New Roman" w:cs="Times New Roman"/>
          <w:sz w:val="24"/>
          <w:szCs w:val="24"/>
        </w:rPr>
        <w:t>, in September of 1953.</w:t>
      </w:r>
      <w:r w:rsidRPr="00B93F03">
        <w:rPr>
          <w:rFonts w:ascii="Times New Roman" w:hAnsi="Times New Roman" w:cs="Times New Roman"/>
          <w:sz w:val="24"/>
          <w:szCs w:val="24"/>
          <w:rPrChange w:id="42" w:author="Samantha Parks" w:date="2018-04-09T16:10:00Z">
            <w:rPr/>
          </w:rPrChange>
        </w:rPr>
        <w:t xml:space="preserve"> I came as a freshman student</w:t>
      </w:r>
      <w:r w:rsidR="003330E3">
        <w:rPr>
          <w:rFonts w:ascii="Times New Roman" w:hAnsi="Times New Roman" w:cs="Times New Roman"/>
          <w:sz w:val="24"/>
          <w:szCs w:val="24"/>
        </w:rPr>
        <w:t xml:space="preserve"> seeking </w:t>
      </w:r>
      <w:r w:rsidRPr="00B93F03">
        <w:rPr>
          <w:rFonts w:ascii="Times New Roman" w:hAnsi="Times New Roman" w:cs="Times New Roman"/>
          <w:sz w:val="24"/>
          <w:szCs w:val="24"/>
          <w:rPrChange w:id="43" w:author="Samantha Parks" w:date="2018-04-09T16:10:00Z">
            <w:rPr/>
          </w:rPrChange>
        </w:rPr>
        <w:t>a degree in nursing.</w:t>
      </w:r>
    </w:p>
    <w:p w:rsidR="00574079" w:rsidRPr="00B93F03" w:rsidRDefault="00574079">
      <w:pPr>
        <w:spacing w:line="480" w:lineRule="auto"/>
        <w:rPr>
          <w:rFonts w:ascii="Times New Roman" w:hAnsi="Times New Roman" w:cs="Times New Roman"/>
          <w:sz w:val="24"/>
          <w:szCs w:val="24"/>
          <w:rPrChange w:id="44" w:author="Samantha Parks" w:date="2018-04-09T16:10:00Z">
            <w:rPr/>
          </w:rPrChange>
        </w:rPr>
        <w:pPrChange w:id="45" w:author="Samantha Parks" w:date="2018-04-09T16:10:00Z">
          <w:pPr/>
        </w:pPrChange>
      </w:pPr>
      <w:r w:rsidRPr="00ED4432">
        <w:rPr>
          <w:rFonts w:ascii="Times New Roman" w:hAnsi="Times New Roman" w:cs="Times New Roman"/>
          <w:sz w:val="24"/>
          <w:szCs w:val="24"/>
          <w:u w:val="single"/>
          <w:rPrChange w:id="46" w:author="Samantha Parks" w:date="2018-04-09T16:12:00Z">
            <w:rPr/>
          </w:rPrChange>
        </w:rPr>
        <w:t>Samantha:</w:t>
      </w:r>
      <w:r w:rsidRPr="00B93F03">
        <w:rPr>
          <w:rFonts w:ascii="Times New Roman" w:hAnsi="Times New Roman" w:cs="Times New Roman"/>
          <w:sz w:val="24"/>
          <w:szCs w:val="24"/>
          <w:rPrChange w:id="47" w:author="Samantha Parks" w:date="2018-04-09T16:10:00Z">
            <w:rPr/>
          </w:rPrChange>
        </w:rPr>
        <w:t xml:space="preserve"> So what brought you to Salve? Was the nursing program highlighted back then?</w:t>
      </w:r>
    </w:p>
    <w:p w:rsidR="00574079" w:rsidRPr="00B93F03" w:rsidRDefault="00574079">
      <w:pPr>
        <w:spacing w:line="480" w:lineRule="auto"/>
        <w:rPr>
          <w:rFonts w:ascii="Times New Roman" w:hAnsi="Times New Roman" w:cs="Times New Roman"/>
          <w:sz w:val="24"/>
          <w:szCs w:val="24"/>
          <w:rPrChange w:id="48" w:author="Samantha Parks" w:date="2018-04-09T16:10:00Z">
            <w:rPr/>
          </w:rPrChange>
        </w:rPr>
        <w:pPrChange w:id="49" w:author="Samantha Parks" w:date="2018-04-09T16:10:00Z">
          <w:pPr/>
        </w:pPrChange>
      </w:pPr>
      <w:r w:rsidRPr="00ED4432">
        <w:rPr>
          <w:rFonts w:ascii="Times New Roman" w:hAnsi="Times New Roman" w:cs="Times New Roman"/>
          <w:sz w:val="24"/>
          <w:szCs w:val="24"/>
          <w:u w:val="single"/>
          <w:rPrChange w:id="50" w:author="Samantha Parks" w:date="2018-04-09T16:13:00Z">
            <w:rPr/>
          </w:rPrChange>
        </w:rPr>
        <w:t>Dr. Chapdelaine:</w:t>
      </w:r>
      <w:r w:rsidRPr="00B93F03">
        <w:rPr>
          <w:rFonts w:ascii="Times New Roman" w:hAnsi="Times New Roman" w:cs="Times New Roman"/>
          <w:sz w:val="24"/>
          <w:szCs w:val="24"/>
          <w:rPrChange w:id="51" w:author="Samantha Parks" w:date="2018-04-09T16:10:00Z">
            <w:rPr/>
          </w:rPrChange>
        </w:rPr>
        <w:t xml:space="preserve"> </w:t>
      </w:r>
      <w:r w:rsidR="00D03758" w:rsidRPr="00B93F03">
        <w:rPr>
          <w:rFonts w:ascii="Times New Roman" w:hAnsi="Times New Roman" w:cs="Times New Roman"/>
          <w:sz w:val="24"/>
          <w:szCs w:val="24"/>
          <w:rPrChange w:id="52" w:author="Samantha Parks" w:date="2018-04-09T16:10:00Z">
            <w:rPr/>
          </w:rPrChange>
        </w:rPr>
        <w:t>No it wasn’t. At that particular point in time</w:t>
      </w:r>
      <w:r w:rsidR="003330E3">
        <w:rPr>
          <w:rFonts w:ascii="Times New Roman" w:hAnsi="Times New Roman" w:cs="Times New Roman"/>
          <w:sz w:val="24"/>
          <w:szCs w:val="24"/>
        </w:rPr>
        <w:t>,</w:t>
      </w:r>
      <w:r w:rsidR="00D03758" w:rsidRPr="00B93F03">
        <w:rPr>
          <w:rFonts w:ascii="Times New Roman" w:hAnsi="Times New Roman" w:cs="Times New Roman"/>
          <w:sz w:val="24"/>
          <w:szCs w:val="24"/>
          <w:rPrChange w:id="53" w:author="Samantha Parks" w:date="2018-04-09T16:10:00Z">
            <w:rPr/>
          </w:rPrChange>
        </w:rPr>
        <w:t xml:space="preserve"> in 1953</w:t>
      </w:r>
      <w:r w:rsidR="003330E3">
        <w:rPr>
          <w:rFonts w:ascii="Times New Roman" w:hAnsi="Times New Roman" w:cs="Times New Roman"/>
          <w:sz w:val="24"/>
          <w:szCs w:val="24"/>
        </w:rPr>
        <w:t>,</w:t>
      </w:r>
      <w:r w:rsidR="00D03758" w:rsidRPr="00B93F03">
        <w:rPr>
          <w:rFonts w:ascii="Times New Roman" w:hAnsi="Times New Roman" w:cs="Times New Roman"/>
          <w:sz w:val="24"/>
          <w:szCs w:val="24"/>
          <w:rPrChange w:id="54" w:author="Samantha Parks" w:date="2018-04-09T16:10:00Z">
            <w:rPr/>
          </w:rPrChange>
        </w:rPr>
        <w:t xml:space="preserve"> most of the nurses were educated in a hospital based program. </w:t>
      </w:r>
      <w:r w:rsidR="0064216D" w:rsidRPr="00B93F03">
        <w:rPr>
          <w:rFonts w:ascii="Times New Roman" w:hAnsi="Times New Roman" w:cs="Times New Roman"/>
          <w:sz w:val="24"/>
          <w:szCs w:val="24"/>
          <w:rPrChange w:id="55" w:author="Samantha Parks" w:date="2018-04-09T16:10:00Z">
            <w:rPr/>
          </w:rPrChange>
        </w:rPr>
        <w:t>Baccalaureate p</w:t>
      </w:r>
      <w:r w:rsidR="00D03758" w:rsidRPr="00B93F03">
        <w:rPr>
          <w:rFonts w:ascii="Times New Roman" w:hAnsi="Times New Roman" w:cs="Times New Roman"/>
          <w:sz w:val="24"/>
          <w:szCs w:val="24"/>
          <w:rPrChange w:id="56" w:author="Samantha Parks" w:date="2018-04-09T16:10:00Z">
            <w:rPr/>
          </w:rPrChange>
        </w:rPr>
        <w:t>reparation for nurses at that ti</w:t>
      </w:r>
      <w:r w:rsidR="0064216D" w:rsidRPr="00B93F03">
        <w:rPr>
          <w:rFonts w:ascii="Times New Roman" w:hAnsi="Times New Roman" w:cs="Times New Roman"/>
          <w:sz w:val="24"/>
          <w:szCs w:val="24"/>
          <w:rPrChange w:id="57" w:author="Samantha Parks" w:date="2018-04-09T16:10:00Z">
            <w:rPr/>
          </w:rPrChange>
        </w:rPr>
        <w:t>me was practically unheard of</w:t>
      </w:r>
      <w:r w:rsidR="003330E3">
        <w:rPr>
          <w:rFonts w:ascii="Times New Roman" w:hAnsi="Times New Roman" w:cs="Times New Roman"/>
          <w:sz w:val="24"/>
          <w:szCs w:val="24"/>
        </w:rPr>
        <w:t xml:space="preserve">. </w:t>
      </w:r>
      <w:r w:rsidR="00D03758" w:rsidRPr="00B93F03">
        <w:rPr>
          <w:rFonts w:ascii="Times New Roman" w:hAnsi="Times New Roman" w:cs="Times New Roman"/>
          <w:sz w:val="24"/>
          <w:szCs w:val="24"/>
          <w:rPrChange w:id="58" w:author="Samantha Parks" w:date="2018-04-09T16:10:00Z">
            <w:rPr/>
          </w:rPrChange>
        </w:rPr>
        <w:t xml:space="preserve"> Salve and URI (University of Rhode Island) I t</w:t>
      </w:r>
      <w:r w:rsidR="0064216D" w:rsidRPr="00B93F03">
        <w:rPr>
          <w:rFonts w:ascii="Times New Roman" w:hAnsi="Times New Roman" w:cs="Times New Roman"/>
          <w:sz w:val="24"/>
          <w:szCs w:val="24"/>
          <w:rPrChange w:id="59" w:author="Samantha Parks" w:date="2018-04-09T16:10:00Z">
            <w:rPr/>
          </w:rPrChange>
        </w:rPr>
        <w:t>hink were the only two</w:t>
      </w:r>
      <w:r w:rsidR="003330E3">
        <w:rPr>
          <w:rFonts w:ascii="Times New Roman" w:hAnsi="Times New Roman" w:cs="Times New Roman"/>
          <w:sz w:val="24"/>
          <w:szCs w:val="24"/>
        </w:rPr>
        <w:t xml:space="preserve"> in RI</w:t>
      </w:r>
      <w:r w:rsidR="00B05DCA">
        <w:rPr>
          <w:rFonts w:ascii="Times New Roman" w:hAnsi="Times New Roman" w:cs="Times New Roman"/>
          <w:sz w:val="24"/>
          <w:szCs w:val="24"/>
        </w:rPr>
        <w:t>. T</w:t>
      </w:r>
      <w:r w:rsidR="00D03758" w:rsidRPr="00B93F03">
        <w:rPr>
          <w:rFonts w:ascii="Times New Roman" w:hAnsi="Times New Roman" w:cs="Times New Roman"/>
          <w:sz w:val="24"/>
          <w:szCs w:val="24"/>
          <w:rPrChange w:id="60" w:author="Samantha Parks" w:date="2018-04-09T16:10:00Z">
            <w:rPr/>
          </w:rPrChange>
        </w:rPr>
        <w:t xml:space="preserve">hey were very young programs </w:t>
      </w:r>
      <w:r w:rsidR="0064216D" w:rsidRPr="00B93F03">
        <w:rPr>
          <w:rFonts w:ascii="Times New Roman" w:hAnsi="Times New Roman" w:cs="Times New Roman"/>
          <w:sz w:val="24"/>
          <w:szCs w:val="24"/>
          <w:rPrChange w:id="61" w:author="Samantha Parks" w:date="2018-04-09T16:10:00Z">
            <w:rPr/>
          </w:rPrChange>
        </w:rPr>
        <w:t>offering a bachelor’s science degree in nursing with the opportunity to write the licensure exam to be an RN (Registered Nurse). Salve</w:t>
      </w:r>
      <w:ins w:id="62" w:author="John Quinn" w:date="2018-04-08T12:39:00Z">
        <w:r w:rsidR="005F188D" w:rsidRPr="00B93F03">
          <w:rPr>
            <w:rFonts w:ascii="Times New Roman" w:hAnsi="Times New Roman" w:cs="Times New Roman"/>
            <w:sz w:val="24"/>
            <w:szCs w:val="24"/>
            <w:rPrChange w:id="63" w:author="Samantha Parks" w:date="2018-04-09T16:10:00Z">
              <w:rPr/>
            </w:rPrChange>
          </w:rPr>
          <w:t>,</w:t>
        </w:r>
      </w:ins>
      <w:r w:rsidR="0064216D" w:rsidRPr="00B93F03">
        <w:rPr>
          <w:rFonts w:ascii="Times New Roman" w:hAnsi="Times New Roman" w:cs="Times New Roman"/>
          <w:sz w:val="24"/>
          <w:szCs w:val="24"/>
          <w:rPrChange w:id="64" w:author="Samantha Parks" w:date="2018-04-09T16:10:00Z">
            <w:rPr/>
          </w:rPrChange>
        </w:rPr>
        <w:t xml:space="preserve"> by the way</w:t>
      </w:r>
      <w:ins w:id="65" w:author="John Quinn" w:date="2018-04-08T12:39:00Z">
        <w:r w:rsidR="005F188D" w:rsidRPr="00B93F03">
          <w:rPr>
            <w:rFonts w:ascii="Times New Roman" w:hAnsi="Times New Roman" w:cs="Times New Roman"/>
            <w:sz w:val="24"/>
            <w:szCs w:val="24"/>
            <w:rPrChange w:id="66" w:author="Samantha Parks" w:date="2018-04-09T16:10:00Z">
              <w:rPr/>
            </w:rPrChange>
          </w:rPr>
          <w:t>,</w:t>
        </w:r>
      </w:ins>
      <w:r w:rsidR="0064216D" w:rsidRPr="00B93F03">
        <w:rPr>
          <w:rFonts w:ascii="Times New Roman" w:hAnsi="Times New Roman" w:cs="Times New Roman"/>
          <w:sz w:val="24"/>
          <w:szCs w:val="24"/>
          <w:rPrChange w:id="67" w:author="Samantha Parks" w:date="2018-04-09T16:10:00Z">
            <w:rPr/>
          </w:rPrChange>
        </w:rPr>
        <w:t xml:space="preserve"> was the first baccalaureate program in Rhode Island that was accredited by the National League for Nursing, so that’s a big coup for the Sisters especially Sister Madeleine San Souci</w:t>
      </w:r>
      <w:r w:rsidR="006642AE" w:rsidRPr="00B93F03">
        <w:rPr>
          <w:rFonts w:ascii="Times New Roman" w:hAnsi="Times New Roman" w:cs="Times New Roman"/>
          <w:sz w:val="24"/>
          <w:szCs w:val="24"/>
          <w:rPrChange w:id="68" w:author="Samantha Parks" w:date="2018-04-09T16:10:00Z">
            <w:rPr/>
          </w:rPrChange>
        </w:rPr>
        <w:t xml:space="preserve"> who was. </w:t>
      </w:r>
      <w:r w:rsidR="003330E3">
        <w:rPr>
          <w:rFonts w:ascii="Times New Roman" w:hAnsi="Times New Roman" w:cs="Times New Roman"/>
          <w:sz w:val="24"/>
          <w:szCs w:val="24"/>
        </w:rPr>
        <w:t xml:space="preserve">Sister Mary Augustine </w:t>
      </w:r>
      <w:r w:rsidR="00B76E63">
        <w:rPr>
          <w:rFonts w:ascii="Times New Roman" w:hAnsi="Times New Roman" w:cs="Times New Roman"/>
          <w:sz w:val="24"/>
          <w:szCs w:val="24"/>
        </w:rPr>
        <w:t xml:space="preserve">at the time </w:t>
      </w:r>
      <w:r w:rsidR="003330E3">
        <w:rPr>
          <w:rFonts w:ascii="Times New Roman" w:hAnsi="Times New Roman" w:cs="Times New Roman"/>
          <w:sz w:val="24"/>
          <w:szCs w:val="24"/>
        </w:rPr>
        <w:t>and Sister Mary Donalda</w:t>
      </w:r>
      <w:r w:rsidR="00E34963">
        <w:rPr>
          <w:rFonts w:ascii="Times New Roman" w:hAnsi="Times New Roman" w:cs="Times New Roman"/>
          <w:sz w:val="24"/>
          <w:szCs w:val="24"/>
        </w:rPr>
        <w:t>.</w:t>
      </w:r>
      <w:r w:rsidR="00B05DCA">
        <w:rPr>
          <w:rFonts w:ascii="Times New Roman" w:hAnsi="Times New Roman" w:cs="Times New Roman"/>
          <w:sz w:val="24"/>
          <w:szCs w:val="24"/>
        </w:rPr>
        <w:t xml:space="preserve"> </w:t>
      </w:r>
      <w:r w:rsidR="00031812">
        <w:rPr>
          <w:rFonts w:ascii="Times New Roman" w:hAnsi="Times New Roman" w:cs="Times New Roman"/>
          <w:sz w:val="24"/>
          <w:szCs w:val="24"/>
        </w:rPr>
        <w:t>N</w:t>
      </w:r>
      <w:r w:rsidR="006642AE" w:rsidRPr="00B93F03">
        <w:rPr>
          <w:rFonts w:ascii="Times New Roman" w:hAnsi="Times New Roman" w:cs="Times New Roman"/>
          <w:sz w:val="24"/>
          <w:szCs w:val="24"/>
          <w:rPrChange w:id="69" w:author="Samantha Parks" w:date="2018-04-09T16:10:00Z">
            <w:rPr/>
          </w:rPrChange>
        </w:rPr>
        <w:t xml:space="preserve">ational accreditation </w:t>
      </w:r>
      <w:r w:rsidR="00031812">
        <w:rPr>
          <w:rFonts w:ascii="Times New Roman" w:hAnsi="Times New Roman" w:cs="Times New Roman"/>
          <w:sz w:val="24"/>
          <w:szCs w:val="24"/>
        </w:rPr>
        <w:t>was granted</w:t>
      </w:r>
      <w:r w:rsidR="006642AE" w:rsidRPr="00B93F03">
        <w:rPr>
          <w:rFonts w:ascii="Times New Roman" w:hAnsi="Times New Roman" w:cs="Times New Roman"/>
          <w:sz w:val="24"/>
          <w:szCs w:val="24"/>
          <w:rPrChange w:id="70" w:author="Samantha Parks" w:date="2018-04-09T16:10:00Z">
            <w:rPr/>
          </w:rPrChange>
        </w:rPr>
        <w:t xml:space="preserve"> somewhere</w:t>
      </w:r>
      <w:r w:rsidR="00031812">
        <w:rPr>
          <w:rFonts w:ascii="Times New Roman" w:hAnsi="Times New Roman" w:cs="Times New Roman"/>
          <w:sz w:val="24"/>
          <w:szCs w:val="24"/>
        </w:rPr>
        <w:t xml:space="preserve"> </w:t>
      </w:r>
      <w:r w:rsidR="006642AE" w:rsidRPr="00B93F03">
        <w:rPr>
          <w:rFonts w:ascii="Times New Roman" w:hAnsi="Times New Roman" w:cs="Times New Roman"/>
          <w:sz w:val="24"/>
          <w:szCs w:val="24"/>
          <w:rPrChange w:id="71" w:author="Samantha Parks" w:date="2018-04-09T16:10:00Z">
            <w:rPr/>
          </w:rPrChange>
        </w:rPr>
        <w:t>between ’53 when I entered and before I graduat</w:t>
      </w:r>
      <w:r w:rsidR="009A411D" w:rsidRPr="00B93F03">
        <w:rPr>
          <w:rFonts w:ascii="Times New Roman" w:hAnsi="Times New Roman" w:cs="Times New Roman"/>
          <w:sz w:val="24"/>
          <w:szCs w:val="24"/>
          <w:rPrChange w:id="72" w:author="Samantha Parks" w:date="2018-04-09T16:10:00Z">
            <w:rPr/>
          </w:rPrChange>
        </w:rPr>
        <w:t>ed. S</w:t>
      </w:r>
      <w:r w:rsidR="006642AE" w:rsidRPr="00B93F03">
        <w:rPr>
          <w:rFonts w:ascii="Times New Roman" w:hAnsi="Times New Roman" w:cs="Times New Roman"/>
          <w:sz w:val="24"/>
          <w:szCs w:val="24"/>
          <w:rPrChange w:id="73" w:author="Samantha Parks" w:date="2018-04-09T16:10:00Z">
            <w:rPr/>
          </w:rPrChange>
        </w:rPr>
        <w:t>o probably around ’55 it received accreditation</w:t>
      </w:r>
      <w:r w:rsidR="009A411D" w:rsidRPr="00B93F03">
        <w:rPr>
          <w:rFonts w:ascii="Times New Roman" w:hAnsi="Times New Roman" w:cs="Times New Roman"/>
          <w:sz w:val="24"/>
          <w:szCs w:val="24"/>
          <w:rPrChange w:id="74" w:author="Samantha Parks" w:date="2018-04-09T16:10:00Z">
            <w:rPr/>
          </w:rPrChange>
        </w:rPr>
        <w:t>.</w:t>
      </w:r>
    </w:p>
    <w:p w:rsidR="00E34963" w:rsidRDefault="009A411D">
      <w:pPr>
        <w:spacing w:line="480" w:lineRule="auto"/>
        <w:rPr>
          <w:rFonts w:ascii="Times New Roman" w:hAnsi="Times New Roman" w:cs="Times New Roman"/>
          <w:sz w:val="24"/>
          <w:szCs w:val="24"/>
        </w:rPr>
        <w:pPrChange w:id="75" w:author="Samantha Parks" w:date="2018-04-09T16:10:00Z">
          <w:pPr/>
        </w:pPrChange>
      </w:pPr>
      <w:r w:rsidRPr="00ED4432">
        <w:rPr>
          <w:rFonts w:ascii="Times New Roman" w:hAnsi="Times New Roman" w:cs="Times New Roman"/>
          <w:sz w:val="24"/>
          <w:szCs w:val="24"/>
          <w:u w:val="single"/>
          <w:rPrChange w:id="76" w:author="Samantha Parks" w:date="2018-04-09T16:13:00Z">
            <w:rPr/>
          </w:rPrChange>
        </w:rPr>
        <w:lastRenderedPageBreak/>
        <w:t>Samantha:</w:t>
      </w:r>
      <w:r w:rsidRPr="00B93F03">
        <w:rPr>
          <w:rFonts w:ascii="Times New Roman" w:hAnsi="Times New Roman" w:cs="Times New Roman"/>
          <w:sz w:val="24"/>
          <w:szCs w:val="24"/>
          <w:rPrChange w:id="77" w:author="Samantha Parks" w:date="2018-04-09T16:10:00Z">
            <w:rPr/>
          </w:rPrChange>
        </w:rPr>
        <w:t xml:space="preserve"> Now, are you a local? Are you from here</w:t>
      </w:r>
      <w:r w:rsidR="00E34963">
        <w:rPr>
          <w:rFonts w:ascii="Times New Roman" w:hAnsi="Times New Roman" w:cs="Times New Roman"/>
          <w:sz w:val="24"/>
          <w:szCs w:val="24"/>
        </w:rPr>
        <w:t>?</w:t>
      </w:r>
    </w:p>
    <w:p w:rsidR="009A411D" w:rsidRPr="00B93F03" w:rsidRDefault="009A411D" w:rsidP="00E34963">
      <w:pPr>
        <w:spacing w:line="480" w:lineRule="auto"/>
        <w:rPr>
          <w:rFonts w:ascii="Times New Roman" w:hAnsi="Times New Roman" w:cs="Times New Roman"/>
          <w:sz w:val="24"/>
          <w:szCs w:val="24"/>
          <w:rPrChange w:id="78" w:author="Samantha Parks" w:date="2018-04-09T16:10:00Z">
            <w:rPr/>
          </w:rPrChange>
        </w:rPr>
      </w:pPr>
      <w:r w:rsidRPr="00ED4432">
        <w:rPr>
          <w:rFonts w:ascii="Times New Roman" w:hAnsi="Times New Roman" w:cs="Times New Roman"/>
          <w:sz w:val="24"/>
          <w:szCs w:val="24"/>
          <w:u w:val="single"/>
          <w:rPrChange w:id="79" w:author="Samantha Parks" w:date="2018-04-09T16:13:00Z">
            <w:rPr/>
          </w:rPrChange>
        </w:rPr>
        <w:t>Dr. Chapdelaine:</w:t>
      </w:r>
      <w:r w:rsidRPr="00B93F03">
        <w:rPr>
          <w:rFonts w:ascii="Times New Roman" w:hAnsi="Times New Roman" w:cs="Times New Roman"/>
          <w:sz w:val="24"/>
          <w:szCs w:val="24"/>
          <w:rPrChange w:id="80" w:author="Samantha Parks" w:date="2018-04-09T16:10:00Z">
            <w:rPr/>
          </w:rPrChange>
        </w:rPr>
        <w:t xml:space="preserve"> I’m local. I’m local. I live in Newport. I’ve </w:t>
      </w:r>
      <w:r w:rsidR="00031812">
        <w:rPr>
          <w:rFonts w:ascii="Times New Roman" w:hAnsi="Times New Roman" w:cs="Times New Roman"/>
          <w:sz w:val="24"/>
          <w:szCs w:val="24"/>
        </w:rPr>
        <w:t>was bo</w:t>
      </w:r>
      <w:r w:rsidRPr="00B93F03">
        <w:rPr>
          <w:rFonts w:ascii="Times New Roman" w:hAnsi="Times New Roman" w:cs="Times New Roman"/>
          <w:sz w:val="24"/>
          <w:szCs w:val="24"/>
          <w:rPrChange w:id="81" w:author="Samantha Parks" w:date="2018-04-09T16:10:00Z">
            <w:rPr/>
          </w:rPrChange>
        </w:rPr>
        <w:t>rn and raised in Newport and I had been educated by the Sisters of Mercy at St. August</w:t>
      </w:r>
      <w:r w:rsidR="00BB7DAB">
        <w:rPr>
          <w:rFonts w:ascii="Times New Roman" w:hAnsi="Times New Roman" w:cs="Times New Roman"/>
          <w:sz w:val="24"/>
          <w:szCs w:val="24"/>
        </w:rPr>
        <w:t>in’</w:t>
      </w:r>
      <w:r w:rsidR="00031812">
        <w:rPr>
          <w:rFonts w:ascii="Times New Roman" w:hAnsi="Times New Roman" w:cs="Times New Roman"/>
          <w:sz w:val="24"/>
          <w:szCs w:val="24"/>
        </w:rPr>
        <w:t>s</w:t>
      </w:r>
      <w:r w:rsidRPr="00B93F03">
        <w:rPr>
          <w:rFonts w:ascii="Times New Roman" w:hAnsi="Times New Roman" w:cs="Times New Roman"/>
          <w:sz w:val="24"/>
          <w:szCs w:val="24"/>
          <w:rPrChange w:id="82" w:author="Samantha Parks" w:date="2018-04-09T16:10:00Z">
            <w:rPr/>
          </w:rPrChange>
        </w:rPr>
        <w:t xml:space="preserve"> School. So the Sist</w:t>
      </w:r>
      <w:r w:rsidR="00BB7DAB">
        <w:rPr>
          <w:rFonts w:ascii="Times New Roman" w:hAnsi="Times New Roman" w:cs="Times New Roman"/>
          <w:sz w:val="24"/>
          <w:szCs w:val="24"/>
        </w:rPr>
        <w:t xml:space="preserve">ers of Mercy when they opened </w:t>
      </w:r>
      <w:r w:rsidRPr="00B93F03">
        <w:rPr>
          <w:rFonts w:ascii="Times New Roman" w:hAnsi="Times New Roman" w:cs="Times New Roman"/>
          <w:sz w:val="24"/>
          <w:szCs w:val="24"/>
          <w:rPrChange w:id="83" w:author="Samantha Parks" w:date="2018-04-09T16:10:00Z">
            <w:rPr/>
          </w:rPrChange>
        </w:rPr>
        <w:t>Salve Regina was something that was a known entity. [Coughs</w:t>
      </w:r>
      <w:r w:rsidR="00031812">
        <w:rPr>
          <w:rFonts w:ascii="Times New Roman" w:hAnsi="Times New Roman" w:cs="Times New Roman"/>
          <w:sz w:val="24"/>
          <w:szCs w:val="24"/>
        </w:rPr>
        <w:t>) At that time</w:t>
      </w:r>
      <w:r w:rsidRPr="00B93F03">
        <w:rPr>
          <w:rFonts w:ascii="Times New Roman" w:hAnsi="Times New Roman" w:cs="Times New Roman"/>
          <w:sz w:val="24"/>
          <w:szCs w:val="24"/>
          <w:rPrChange w:id="84" w:author="Samantha Parks" w:date="2018-04-09T16:10:00Z">
            <w:rPr/>
          </w:rPrChange>
        </w:rPr>
        <w:t xml:space="preserve"> most of the </w:t>
      </w:r>
      <w:r w:rsidR="00031812" w:rsidRPr="005B6DCF">
        <w:rPr>
          <w:rFonts w:ascii="Times New Roman" w:hAnsi="Times New Roman" w:cs="Times New Roman"/>
          <w:sz w:val="24"/>
          <w:szCs w:val="24"/>
        </w:rPr>
        <w:t>students</w:t>
      </w:r>
      <w:r w:rsidRPr="005B6DCF">
        <w:rPr>
          <w:rFonts w:ascii="Times New Roman" w:hAnsi="Times New Roman" w:cs="Times New Roman"/>
          <w:sz w:val="24"/>
          <w:szCs w:val="24"/>
          <w:rPrChange w:id="85" w:author="Samantha Parks" w:date="2018-04-09T16:10:00Z">
            <w:rPr/>
          </w:rPrChange>
        </w:rPr>
        <w:t xml:space="preserve"> went to hospital based programs</w:t>
      </w:r>
      <w:r w:rsidR="00031812" w:rsidRPr="005B6DCF">
        <w:rPr>
          <w:rFonts w:ascii="Times New Roman" w:hAnsi="Times New Roman" w:cs="Times New Roman"/>
          <w:sz w:val="24"/>
          <w:szCs w:val="24"/>
        </w:rPr>
        <w:t xml:space="preserve">. </w:t>
      </w:r>
      <w:r w:rsidRPr="005B6DCF">
        <w:rPr>
          <w:rFonts w:ascii="Times New Roman" w:hAnsi="Times New Roman" w:cs="Times New Roman"/>
          <w:sz w:val="24"/>
          <w:szCs w:val="24"/>
          <w:rPrChange w:id="86" w:author="Samantha Parks" w:date="2018-04-09T16:10:00Z">
            <w:rPr/>
          </w:rPrChange>
        </w:rPr>
        <w:t>I was accepted to Rhode Island</w:t>
      </w:r>
      <w:r w:rsidR="00031812" w:rsidRPr="005B6DCF">
        <w:rPr>
          <w:rFonts w:ascii="Times New Roman" w:hAnsi="Times New Roman" w:cs="Times New Roman"/>
          <w:sz w:val="24"/>
          <w:szCs w:val="24"/>
        </w:rPr>
        <w:t xml:space="preserve"> Hospital, </w:t>
      </w:r>
      <w:r w:rsidRPr="005B6DCF">
        <w:rPr>
          <w:rFonts w:ascii="Times New Roman" w:hAnsi="Times New Roman" w:cs="Times New Roman"/>
          <w:sz w:val="24"/>
          <w:szCs w:val="24"/>
          <w:rPrChange w:id="87" w:author="Samantha Parks" w:date="2018-04-09T16:10:00Z">
            <w:rPr/>
          </w:rPrChange>
        </w:rPr>
        <w:t>Newport</w:t>
      </w:r>
      <w:r w:rsidR="00031812" w:rsidRPr="005B6DCF">
        <w:rPr>
          <w:rFonts w:ascii="Times New Roman" w:hAnsi="Times New Roman" w:cs="Times New Roman"/>
          <w:sz w:val="24"/>
          <w:szCs w:val="24"/>
        </w:rPr>
        <w:t xml:space="preserve"> Hospital</w:t>
      </w:r>
      <w:r w:rsidR="00031812">
        <w:rPr>
          <w:rFonts w:ascii="Times New Roman" w:hAnsi="Times New Roman" w:cs="Times New Roman"/>
          <w:sz w:val="24"/>
          <w:szCs w:val="24"/>
        </w:rPr>
        <w:t xml:space="preserve"> and</w:t>
      </w:r>
      <w:r w:rsidRPr="00B93F03">
        <w:rPr>
          <w:rFonts w:ascii="Times New Roman" w:hAnsi="Times New Roman" w:cs="Times New Roman"/>
          <w:sz w:val="24"/>
          <w:szCs w:val="24"/>
          <w:rPrChange w:id="88" w:author="Samantha Parks" w:date="2018-04-09T16:10:00Z">
            <w:rPr/>
          </w:rPrChange>
        </w:rPr>
        <w:t>, all of those that I applied</w:t>
      </w:r>
      <w:r w:rsidR="00031812">
        <w:rPr>
          <w:rFonts w:ascii="Times New Roman" w:hAnsi="Times New Roman" w:cs="Times New Roman"/>
          <w:sz w:val="24"/>
          <w:szCs w:val="24"/>
        </w:rPr>
        <w:t xml:space="preserve">. </w:t>
      </w:r>
      <w:r w:rsidRPr="00B93F03">
        <w:rPr>
          <w:rFonts w:ascii="Times New Roman" w:hAnsi="Times New Roman" w:cs="Times New Roman"/>
          <w:sz w:val="24"/>
          <w:szCs w:val="24"/>
          <w:rPrChange w:id="89" w:author="Samantha Parks" w:date="2018-04-09T16:10:00Z">
            <w:rPr/>
          </w:rPrChange>
        </w:rPr>
        <w:t xml:space="preserve"> </w:t>
      </w:r>
      <w:r w:rsidR="00817DA6" w:rsidRPr="00B93F03">
        <w:rPr>
          <w:rFonts w:ascii="Times New Roman" w:hAnsi="Times New Roman" w:cs="Times New Roman"/>
          <w:sz w:val="24"/>
          <w:szCs w:val="24"/>
          <w:rPrChange w:id="90" w:author="Samantha Parks" w:date="2018-04-09T16:10:00Z">
            <w:rPr/>
          </w:rPrChange>
        </w:rPr>
        <w:t xml:space="preserve">I talked to my </w:t>
      </w:r>
      <w:r w:rsidR="003F7753">
        <w:rPr>
          <w:rFonts w:ascii="Times New Roman" w:hAnsi="Times New Roman" w:cs="Times New Roman"/>
          <w:sz w:val="24"/>
          <w:szCs w:val="24"/>
        </w:rPr>
        <w:t>Mom</w:t>
      </w:r>
      <w:r w:rsidR="00BB7DAB">
        <w:rPr>
          <w:rFonts w:ascii="Times New Roman" w:hAnsi="Times New Roman" w:cs="Times New Roman"/>
          <w:sz w:val="24"/>
          <w:szCs w:val="24"/>
        </w:rPr>
        <w:t xml:space="preserve"> about </w:t>
      </w:r>
      <w:r w:rsidR="00E34963">
        <w:rPr>
          <w:rFonts w:ascii="Times New Roman" w:hAnsi="Times New Roman" w:cs="Times New Roman"/>
          <w:sz w:val="24"/>
          <w:szCs w:val="24"/>
        </w:rPr>
        <w:t>the different programs and</w:t>
      </w:r>
      <w:r w:rsidR="00817DA6" w:rsidRPr="00B93F03">
        <w:rPr>
          <w:rFonts w:ascii="Times New Roman" w:hAnsi="Times New Roman" w:cs="Times New Roman"/>
          <w:sz w:val="24"/>
          <w:szCs w:val="24"/>
          <w:rPrChange w:id="91" w:author="Samantha Parks" w:date="2018-04-09T16:10:00Z">
            <w:rPr/>
          </w:rPrChange>
        </w:rPr>
        <w:t xml:space="preserve"> it was at that time she suggested I look into Salve’s program. And that’s </w:t>
      </w:r>
      <w:r w:rsidR="00BB7DAB">
        <w:rPr>
          <w:rFonts w:ascii="Times New Roman" w:hAnsi="Times New Roman" w:cs="Times New Roman"/>
          <w:sz w:val="24"/>
          <w:szCs w:val="24"/>
        </w:rPr>
        <w:t>why</w:t>
      </w:r>
      <w:r w:rsidR="00817DA6" w:rsidRPr="00B93F03">
        <w:rPr>
          <w:rFonts w:ascii="Times New Roman" w:hAnsi="Times New Roman" w:cs="Times New Roman"/>
          <w:sz w:val="24"/>
          <w:szCs w:val="24"/>
          <w:rPrChange w:id="92" w:author="Samantha Parks" w:date="2018-04-09T16:10:00Z">
            <w:rPr/>
          </w:rPrChange>
        </w:rPr>
        <w:t xml:space="preserve"> I came down and spoke to Sister Martina who</w:t>
      </w:r>
      <w:r w:rsidR="00BB7DAB">
        <w:rPr>
          <w:rFonts w:ascii="Times New Roman" w:hAnsi="Times New Roman" w:cs="Times New Roman"/>
          <w:sz w:val="24"/>
          <w:szCs w:val="24"/>
        </w:rPr>
        <w:t>,</w:t>
      </w:r>
      <w:r w:rsidR="00817DA6" w:rsidRPr="00B93F03">
        <w:rPr>
          <w:rFonts w:ascii="Times New Roman" w:hAnsi="Times New Roman" w:cs="Times New Roman"/>
          <w:sz w:val="24"/>
          <w:szCs w:val="24"/>
          <w:rPrChange w:id="93" w:author="Samantha Parks" w:date="2018-04-09T16:10:00Z">
            <w:rPr/>
          </w:rPrChange>
        </w:rPr>
        <w:t xml:space="preserve"> was the registrar I think</w:t>
      </w:r>
      <w:r w:rsidR="00BB7DAB">
        <w:rPr>
          <w:rFonts w:ascii="Times New Roman" w:hAnsi="Times New Roman" w:cs="Times New Roman"/>
          <w:sz w:val="24"/>
          <w:szCs w:val="24"/>
        </w:rPr>
        <w:t>,</w:t>
      </w:r>
      <w:r w:rsidR="00817DA6" w:rsidRPr="00B93F03">
        <w:rPr>
          <w:rFonts w:ascii="Times New Roman" w:hAnsi="Times New Roman" w:cs="Times New Roman"/>
          <w:sz w:val="24"/>
          <w:szCs w:val="24"/>
          <w:rPrChange w:id="94" w:author="Samantha Parks" w:date="2018-04-09T16:10:00Z">
            <w:rPr/>
          </w:rPrChange>
        </w:rPr>
        <w:t xml:space="preserve"> or the admission, she was everything. You probably heard of Sister Martina</w:t>
      </w:r>
      <w:del w:id="95" w:author="Samantha Parks" w:date="2018-04-09T15:46:00Z">
        <w:r w:rsidR="00817DA6" w:rsidRPr="00B93F03" w:rsidDel="00721DC6">
          <w:rPr>
            <w:rFonts w:ascii="Times New Roman" w:hAnsi="Times New Roman" w:cs="Times New Roman"/>
            <w:sz w:val="24"/>
            <w:szCs w:val="24"/>
            <w:rPrChange w:id="96" w:author="Samantha Parks" w:date="2018-04-09T16:10:00Z">
              <w:rPr/>
            </w:rPrChange>
          </w:rPr>
          <w:delText xml:space="preserve"> [</w:delText>
        </w:r>
        <w:r w:rsidR="00817DA6" w:rsidRPr="00B93F03" w:rsidDel="00721DC6">
          <w:rPr>
            <w:rFonts w:ascii="Times New Roman" w:hAnsi="Times New Roman" w:cs="Times New Roman"/>
            <w:strike/>
            <w:sz w:val="24"/>
            <w:szCs w:val="24"/>
            <w:rPrChange w:id="97" w:author="Samantha Parks" w:date="2018-04-09T16:10:00Z">
              <w:rPr/>
            </w:rPrChange>
          </w:rPr>
          <w:delText>pause</w:delText>
        </w:r>
        <w:r w:rsidR="00817DA6" w:rsidRPr="00B93F03" w:rsidDel="00721DC6">
          <w:rPr>
            <w:rFonts w:ascii="Times New Roman" w:hAnsi="Times New Roman" w:cs="Times New Roman"/>
            <w:sz w:val="24"/>
            <w:szCs w:val="24"/>
            <w:rPrChange w:id="98" w:author="Samantha Parks" w:date="2018-04-09T16:10:00Z">
              <w:rPr/>
            </w:rPrChange>
          </w:rPr>
          <w:delText>]</w:delText>
        </w:r>
      </w:del>
      <w:r w:rsidR="00817DA6" w:rsidRPr="00B93F03">
        <w:rPr>
          <w:rFonts w:ascii="Times New Roman" w:hAnsi="Times New Roman" w:cs="Times New Roman"/>
          <w:sz w:val="24"/>
          <w:szCs w:val="24"/>
          <w:rPrChange w:id="99" w:author="Samantha Parks" w:date="2018-04-09T16:10:00Z">
            <w:rPr/>
          </w:rPrChange>
        </w:rPr>
        <w:t xml:space="preserve"> and we went through the process of the program and I was accepted here at Salve.</w:t>
      </w:r>
      <w:ins w:id="100" w:author="John Quinn" w:date="2018-04-08T12:41:00Z">
        <w:r w:rsidR="005F188D" w:rsidRPr="00B93F03">
          <w:rPr>
            <w:rStyle w:val="FootnoteReference"/>
            <w:rFonts w:ascii="Times New Roman" w:hAnsi="Times New Roman" w:cs="Times New Roman"/>
            <w:sz w:val="24"/>
            <w:szCs w:val="24"/>
            <w:rPrChange w:id="101" w:author="Samantha Parks" w:date="2018-04-09T16:10:00Z">
              <w:rPr>
                <w:rStyle w:val="FootnoteReference"/>
              </w:rPr>
            </w:rPrChange>
          </w:rPr>
          <w:footnoteReference w:id="1"/>
        </w:r>
      </w:ins>
    </w:p>
    <w:p w:rsidR="00817DA6" w:rsidRPr="00B93F03" w:rsidRDefault="00817DA6">
      <w:pPr>
        <w:spacing w:line="480" w:lineRule="auto"/>
        <w:rPr>
          <w:rFonts w:ascii="Times New Roman" w:hAnsi="Times New Roman" w:cs="Times New Roman"/>
          <w:sz w:val="24"/>
          <w:szCs w:val="24"/>
          <w:rPrChange w:id="103" w:author="Samantha Parks" w:date="2018-04-09T16:10:00Z">
            <w:rPr/>
          </w:rPrChange>
        </w:rPr>
        <w:pPrChange w:id="104" w:author="Samantha Parks" w:date="2018-04-09T16:10:00Z">
          <w:pPr/>
        </w:pPrChange>
      </w:pPr>
      <w:r w:rsidRPr="00B93F03">
        <w:rPr>
          <w:rFonts w:ascii="Times New Roman" w:hAnsi="Times New Roman" w:cs="Times New Roman"/>
          <w:sz w:val="24"/>
          <w:szCs w:val="24"/>
          <w:rPrChange w:id="105" w:author="Samantha Parks" w:date="2018-04-09T16:10:00Z">
            <w:rPr/>
          </w:rPrChange>
        </w:rPr>
        <w:t>Samantha: So, can you talk a little</w:t>
      </w:r>
      <w:r w:rsidR="00DC6F74" w:rsidRPr="00B93F03">
        <w:rPr>
          <w:rFonts w:ascii="Times New Roman" w:hAnsi="Times New Roman" w:cs="Times New Roman"/>
          <w:sz w:val="24"/>
          <w:szCs w:val="24"/>
          <w:rPrChange w:id="106" w:author="Samantha Parks" w:date="2018-04-09T16:10:00Z">
            <w:rPr/>
          </w:rPrChange>
        </w:rPr>
        <w:t xml:space="preserve"> bit,</w:t>
      </w:r>
      <w:r w:rsidRPr="00B93F03">
        <w:rPr>
          <w:rFonts w:ascii="Times New Roman" w:hAnsi="Times New Roman" w:cs="Times New Roman"/>
          <w:sz w:val="24"/>
          <w:szCs w:val="24"/>
          <w:rPrChange w:id="107" w:author="Samantha Parks" w:date="2018-04-09T16:10:00Z">
            <w:rPr/>
          </w:rPrChange>
        </w:rPr>
        <w:t xml:space="preserve"> </w:t>
      </w:r>
      <w:r w:rsidR="00DC6F74" w:rsidRPr="00B93F03">
        <w:rPr>
          <w:rFonts w:ascii="Times New Roman" w:hAnsi="Times New Roman" w:cs="Times New Roman"/>
          <w:sz w:val="24"/>
          <w:szCs w:val="24"/>
          <w:rPrChange w:id="108" w:author="Samantha Parks" w:date="2018-04-09T16:10:00Z">
            <w:rPr/>
          </w:rPrChange>
        </w:rPr>
        <w:t>maybe about like a little about campus life? Did you live on campus or were you local so you…</w:t>
      </w:r>
    </w:p>
    <w:p w:rsidR="00DC6F74" w:rsidRPr="00B93F03" w:rsidRDefault="00DC6F74">
      <w:pPr>
        <w:spacing w:line="480" w:lineRule="auto"/>
        <w:rPr>
          <w:rFonts w:ascii="Times New Roman" w:hAnsi="Times New Roman" w:cs="Times New Roman"/>
          <w:sz w:val="24"/>
          <w:szCs w:val="24"/>
          <w:rPrChange w:id="109" w:author="Samantha Parks" w:date="2018-04-09T16:10:00Z">
            <w:rPr/>
          </w:rPrChange>
        </w:rPr>
        <w:pPrChange w:id="110" w:author="Samantha Parks" w:date="2018-04-09T16:10:00Z">
          <w:pPr/>
        </w:pPrChange>
      </w:pPr>
      <w:r w:rsidRPr="00ED4432">
        <w:rPr>
          <w:rFonts w:ascii="Times New Roman" w:hAnsi="Times New Roman" w:cs="Times New Roman"/>
          <w:sz w:val="24"/>
          <w:szCs w:val="24"/>
          <w:u w:val="single"/>
          <w:rPrChange w:id="111" w:author="Samantha Parks" w:date="2018-04-09T16:13:00Z">
            <w:rPr/>
          </w:rPrChange>
        </w:rPr>
        <w:t>Dr. Chapdelain</w:t>
      </w:r>
      <w:ins w:id="112" w:author="John Quinn" w:date="2018-04-08T12:41:00Z">
        <w:r w:rsidR="005F188D" w:rsidRPr="00ED4432">
          <w:rPr>
            <w:rFonts w:ascii="Times New Roman" w:hAnsi="Times New Roman" w:cs="Times New Roman"/>
            <w:sz w:val="24"/>
            <w:szCs w:val="24"/>
            <w:u w:val="single"/>
            <w:rPrChange w:id="113" w:author="Samantha Parks" w:date="2018-04-09T16:13:00Z">
              <w:rPr/>
            </w:rPrChange>
          </w:rPr>
          <w:t>e</w:t>
        </w:r>
      </w:ins>
      <w:r w:rsidRPr="00B93F03">
        <w:rPr>
          <w:rFonts w:ascii="Times New Roman" w:hAnsi="Times New Roman" w:cs="Times New Roman"/>
          <w:sz w:val="24"/>
          <w:szCs w:val="24"/>
          <w:rPrChange w:id="114" w:author="Samantha Parks" w:date="2018-04-09T16:10:00Z">
            <w:rPr/>
          </w:rPrChange>
        </w:rPr>
        <w:t xml:space="preserve">: No. No, I was one of those so called, what did they call us? [pause] Day hoppers! I was one of the day hoppers, and </w:t>
      </w:r>
      <w:r w:rsidR="00FC2670">
        <w:rPr>
          <w:rFonts w:ascii="Times New Roman" w:hAnsi="Times New Roman" w:cs="Times New Roman"/>
          <w:sz w:val="24"/>
          <w:szCs w:val="24"/>
        </w:rPr>
        <w:t xml:space="preserve">there were about </w:t>
      </w:r>
      <w:r w:rsidRPr="00B93F03">
        <w:rPr>
          <w:rFonts w:ascii="Times New Roman" w:hAnsi="Times New Roman" w:cs="Times New Roman"/>
          <w:sz w:val="24"/>
          <w:szCs w:val="24"/>
          <w:rPrChange w:id="115" w:author="Samantha Parks" w:date="2018-04-09T16:10:00Z">
            <w:rPr/>
          </w:rPrChange>
        </w:rPr>
        <w:t>ten of us</w:t>
      </w:r>
      <w:r w:rsidR="002C2B47">
        <w:rPr>
          <w:rFonts w:ascii="Times New Roman" w:hAnsi="Times New Roman" w:cs="Times New Roman"/>
          <w:sz w:val="24"/>
          <w:szCs w:val="24"/>
        </w:rPr>
        <w:t xml:space="preserve"> who were day hoppers. We</w:t>
      </w:r>
      <w:r w:rsidRPr="00B93F03">
        <w:rPr>
          <w:rFonts w:ascii="Times New Roman" w:hAnsi="Times New Roman" w:cs="Times New Roman"/>
          <w:sz w:val="24"/>
          <w:szCs w:val="24"/>
          <w:rPrChange w:id="116" w:author="Samantha Parks" w:date="2018-04-09T16:10:00Z">
            <w:rPr/>
          </w:rPrChange>
        </w:rPr>
        <w:t xml:space="preserve"> had our place in the basement in Ochre Court where we could have our lunch and stuff</w:t>
      </w:r>
      <w:r w:rsidR="002C2B47">
        <w:rPr>
          <w:rFonts w:ascii="Times New Roman" w:hAnsi="Times New Roman" w:cs="Times New Roman"/>
          <w:sz w:val="24"/>
          <w:szCs w:val="24"/>
        </w:rPr>
        <w:t>. A</w:t>
      </w:r>
      <w:r w:rsidRPr="00B93F03">
        <w:rPr>
          <w:rFonts w:ascii="Times New Roman" w:hAnsi="Times New Roman" w:cs="Times New Roman"/>
          <w:sz w:val="24"/>
          <w:szCs w:val="24"/>
          <w:rPrChange w:id="117" w:author="Samantha Parks" w:date="2018-04-09T16:10:00Z">
            <w:rPr/>
          </w:rPrChange>
        </w:rPr>
        <w:t>ll of our classes at that time were core classes</w:t>
      </w:r>
      <w:r w:rsidR="00F222B1" w:rsidRPr="00B93F03">
        <w:rPr>
          <w:rFonts w:ascii="Times New Roman" w:hAnsi="Times New Roman" w:cs="Times New Roman"/>
          <w:sz w:val="24"/>
          <w:szCs w:val="24"/>
          <w:rPrChange w:id="118" w:author="Samantha Parks" w:date="2018-04-09T16:10:00Z">
            <w:rPr/>
          </w:rPrChange>
        </w:rPr>
        <w:t xml:space="preserve"> so that we mingled a lot with the other disciplines. Although when we got into the specialties like anatomy and physiology we became very segregated as a group of </w:t>
      </w:r>
      <w:r w:rsidR="002C2B47">
        <w:rPr>
          <w:rFonts w:ascii="Times New Roman" w:hAnsi="Times New Roman" w:cs="Times New Roman"/>
          <w:sz w:val="24"/>
          <w:szCs w:val="24"/>
        </w:rPr>
        <w:t>eight</w:t>
      </w:r>
      <w:r w:rsidR="00F222B1" w:rsidRPr="00B93F03">
        <w:rPr>
          <w:rFonts w:ascii="Times New Roman" w:hAnsi="Times New Roman" w:cs="Times New Roman"/>
          <w:sz w:val="24"/>
          <w:szCs w:val="24"/>
          <w:rPrChange w:id="119" w:author="Samantha Parks" w:date="2018-04-09T16:10:00Z">
            <w:rPr/>
          </w:rPrChange>
        </w:rPr>
        <w:t xml:space="preserve"> </w:t>
      </w:r>
      <w:r w:rsidR="00BB7DAB">
        <w:rPr>
          <w:rFonts w:ascii="Times New Roman" w:hAnsi="Times New Roman" w:cs="Times New Roman"/>
          <w:sz w:val="24"/>
          <w:szCs w:val="24"/>
        </w:rPr>
        <w:t xml:space="preserve">who were </w:t>
      </w:r>
      <w:r w:rsidR="00F222B1" w:rsidRPr="00B93F03">
        <w:rPr>
          <w:rFonts w:ascii="Times New Roman" w:hAnsi="Times New Roman" w:cs="Times New Roman"/>
          <w:sz w:val="24"/>
          <w:szCs w:val="24"/>
          <w:rPrChange w:id="120" w:author="Samantha Parks" w:date="2018-04-09T16:10:00Z">
            <w:rPr/>
          </w:rPrChange>
        </w:rPr>
        <w:t>going through the nursing program</w:t>
      </w:r>
      <w:r w:rsidR="00A41008" w:rsidRPr="00B93F03">
        <w:rPr>
          <w:rFonts w:ascii="Times New Roman" w:hAnsi="Times New Roman" w:cs="Times New Roman"/>
          <w:sz w:val="24"/>
          <w:szCs w:val="24"/>
          <w:rPrChange w:id="121" w:author="Samantha Parks" w:date="2018-04-09T16:10:00Z">
            <w:rPr/>
          </w:rPrChange>
        </w:rPr>
        <w:t xml:space="preserve"> at that particular point in time. [Pause] What was I talking about?</w:t>
      </w:r>
    </w:p>
    <w:p w:rsidR="00A41008" w:rsidRPr="00B93F03" w:rsidRDefault="00A41008">
      <w:pPr>
        <w:spacing w:line="480" w:lineRule="auto"/>
        <w:rPr>
          <w:rFonts w:ascii="Times New Roman" w:hAnsi="Times New Roman" w:cs="Times New Roman"/>
          <w:sz w:val="24"/>
          <w:szCs w:val="24"/>
          <w:rPrChange w:id="122" w:author="Samantha Parks" w:date="2018-04-09T16:10:00Z">
            <w:rPr/>
          </w:rPrChange>
        </w:rPr>
        <w:pPrChange w:id="123" w:author="Samantha Parks" w:date="2018-04-09T16:10:00Z">
          <w:pPr/>
        </w:pPrChange>
      </w:pPr>
      <w:r w:rsidRPr="00ED4432">
        <w:rPr>
          <w:rFonts w:ascii="Times New Roman" w:hAnsi="Times New Roman" w:cs="Times New Roman"/>
          <w:sz w:val="24"/>
          <w:szCs w:val="24"/>
          <w:u w:val="single"/>
          <w:rPrChange w:id="124" w:author="Samantha Parks" w:date="2018-04-09T16:13:00Z">
            <w:rPr/>
          </w:rPrChange>
        </w:rPr>
        <w:t>Samantha:</w:t>
      </w:r>
      <w:r w:rsidRPr="00B93F03">
        <w:rPr>
          <w:rFonts w:ascii="Times New Roman" w:hAnsi="Times New Roman" w:cs="Times New Roman"/>
          <w:sz w:val="24"/>
          <w:szCs w:val="24"/>
          <w:rPrChange w:id="125" w:author="Samantha Parks" w:date="2018-04-09T16:10:00Z">
            <w:rPr/>
          </w:rPrChange>
        </w:rPr>
        <w:t xml:space="preserve"> You were talking about…</w:t>
      </w:r>
    </w:p>
    <w:p w:rsidR="00CD65CC" w:rsidRDefault="00A41008" w:rsidP="005B6DCF">
      <w:pPr>
        <w:spacing w:line="480" w:lineRule="auto"/>
        <w:ind w:left="144" w:right="144"/>
        <w:rPr>
          <w:rFonts w:ascii="Times New Roman" w:hAnsi="Times New Roman" w:cs="Times New Roman"/>
          <w:sz w:val="24"/>
          <w:szCs w:val="24"/>
        </w:rPr>
      </w:pPr>
      <w:r w:rsidRPr="00ED4432">
        <w:rPr>
          <w:rFonts w:ascii="Times New Roman" w:hAnsi="Times New Roman" w:cs="Times New Roman"/>
          <w:sz w:val="24"/>
          <w:szCs w:val="24"/>
          <w:u w:val="single"/>
          <w:rPrChange w:id="126" w:author="Samantha Parks" w:date="2018-04-09T16:13:00Z">
            <w:rPr/>
          </w:rPrChange>
        </w:rPr>
        <w:lastRenderedPageBreak/>
        <w:t>Dr. Chapdelaine:</w:t>
      </w:r>
      <w:r w:rsidRPr="00B93F03">
        <w:rPr>
          <w:rFonts w:ascii="Times New Roman" w:hAnsi="Times New Roman" w:cs="Times New Roman"/>
          <w:sz w:val="24"/>
          <w:szCs w:val="24"/>
          <w:rPrChange w:id="127" w:author="Samantha Parks" w:date="2018-04-09T16:10:00Z">
            <w:rPr/>
          </w:rPrChange>
        </w:rPr>
        <w:t xml:space="preserve"> Oh</w:t>
      </w:r>
      <w:ins w:id="128" w:author="John Quinn" w:date="2018-04-08T12:42:00Z">
        <w:r w:rsidR="005F188D" w:rsidRPr="00B93F03">
          <w:rPr>
            <w:rFonts w:ascii="Times New Roman" w:hAnsi="Times New Roman" w:cs="Times New Roman"/>
            <w:sz w:val="24"/>
            <w:szCs w:val="24"/>
            <w:rPrChange w:id="129" w:author="Samantha Parks" w:date="2018-04-09T16:10:00Z">
              <w:rPr/>
            </w:rPrChange>
          </w:rPr>
          <w:t>…</w:t>
        </w:r>
      </w:ins>
      <w:del w:id="130" w:author="John Quinn" w:date="2018-04-08T12:42:00Z">
        <w:r w:rsidRPr="00B93F03" w:rsidDel="005F188D">
          <w:rPr>
            <w:rFonts w:ascii="Times New Roman" w:hAnsi="Times New Roman" w:cs="Times New Roman"/>
            <w:sz w:val="24"/>
            <w:szCs w:val="24"/>
            <w:rPrChange w:id="131" w:author="Samantha Parks" w:date="2018-04-09T16:10:00Z">
              <w:rPr/>
            </w:rPrChange>
          </w:rPr>
          <w:delText xml:space="preserve"> </w:delText>
        </w:r>
      </w:del>
      <w:r w:rsidRPr="00B93F03">
        <w:rPr>
          <w:rFonts w:ascii="Times New Roman" w:hAnsi="Times New Roman" w:cs="Times New Roman"/>
          <w:sz w:val="24"/>
          <w:szCs w:val="24"/>
          <w:rPrChange w:id="132" w:author="Samantha Parks" w:date="2018-04-09T16:10:00Z">
            <w:rPr/>
          </w:rPrChange>
        </w:rPr>
        <w:t>day hoppers. Being a close knit group we became very close to the on campus resident students who were nursing students. And they lived in the third floor in Ochre Court. They had one of those great big rooms that is now probably either the registrar, no the registrar is</w:t>
      </w:r>
      <w:r w:rsidR="00E34963">
        <w:rPr>
          <w:rFonts w:ascii="Times New Roman" w:hAnsi="Times New Roman" w:cs="Times New Roman"/>
          <w:sz w:val="24"/>
          <w:szCs w:val="24"/>
        </w:rPr>
        <w:t xml:space="preserve"> on</w:t>
      </w:r>
      <w:r w:rsidRPr="00B93F03">
        <w:rPr>
          <w:rFonts w:ascii="Times New Roman" w:hAnsi="Times New Roman" w:cs="Times New Roman"/>
          <w:sz w:val="24"/>
          <w:szCs w:val="24"/>
          <w:rPrChange w:id="133" w:author="Samantha Parks" w:date="2018-04-09T16:10:00Z">
            <w:rPr/>
          </w:rPrChange>
        </w:rPr>
        <w:t xml:space="preserve"> the second </w:t>
      </w:r>
      <w:r w:rsidR="00E34963">
        <w:rPr>
          <w:rFonts w:ascii="Times New Roman" w:hAnsi="Times New Roman" w:cs="Times New Roman"/>
          <w:sz w:val="24"/>
          <w:szCs w:val="24"/>
        </w:rPr>
        <w:t>floor</w:t>
      </w:r>
      <w:r w:rsidRPr="00B93F03">
        <w:rPr>
          <w:rFonts w:ascii="Times New Roman" w:hAnsi="Times New Roman" w:cs="Times New Roman"/>
          <w:sz w:val="24"/>
          <w:szCs w:val="24"/>
          <w:rPrChange w:id="134" w:author="Samantha Parks" w:date="2018-04-09T16:10:00Z">
            <w:rPr/>
          </w:rPrChange>
        </w:rPr>
        <w:t>. One of the big rooms on the third floor anyway and they had about five or six beds in those rooms and we became very friendly with them because for one reason or another they were all put together</w:t>
      </w:r>
      <w:r w:rsidR="00BB7DAB">
        <w:rPr>
          <w:rFonts w:ascii="Times New Roman" w:hAnsi="Times New Roman" w:cs="Times New Roman"/>
          <w:sz w:val="24"/>
          <w:szCs w:val="24"/>
        </w:rPr>
        <w:t>.</w:t>
      </w:r>
      <w:r w:rsidRPr="00B93F03">
        <w:rPr>
          <w:rFonts w:ascii="Times New Roman" w:hAnsi="Times New Roman" w:cs="Times New Roman"/>
          <w:sz w:val="24"/>
          <w:szCs w:val="24"/>
          <w:rPrChange w:id="135" w:author="Samantha Parks" w:date="2018-04-09T16:10:00Z">
            <w:rPr/>
          </w:rPrChange>
        </w:rPr>
        <w:t xml:space="preserve"> I think it might’ve been an accident because when they first</w:t>
      </w:r>
      <w:r w:rsidR="00BB7DAB">
        <w:rPr>
          <w:rFonts w:ascii="Times New Roman" w:hAnsi="Times New Roman" w:cs="Times New Roman"/>
          <w:sz w:val="24"/>
          <w:szCs w:val="24"/>
        </w:rPr>
        <w:t xml:space="preserve"> </w:t>
      </w:r>
      <w:r w:rsidRPr="00B93F03">
        <w:rPr>
          <w:rFonts w:ascii="Times New Roman" w:hAnsi="Times New Roman" w:cs="Times New Roman"/>
          <w:sz w:val="24"/>
          <w:szCs w:val="24"/>
          <w:rPrChange w:id="136" w:author="Samantha Parks" w:date="2018-04-09T16:10:00Z">
            <w:rPr/>
          </w:rPrChange>
        </w:rPr>
        <w:t>came</w:t>
      </w:r>
      <w:r w:rsidR="00BB7DAB">
        <w:rPr>
          <w:rFonts w:ascii="Times New Roman" w:hAnsi="Times New Roman" w:cs="Times New Roman"/>
          <w:sz w:val="24"/>
          <w:szCs w:val="24"/>
        </w:rPr>
        <w:t xml:space="preserve"> to campus</w:t>
      </w:r>
      <w:r w:rsidRPr="00B93F03">
        <w:rPr>
          <w:rFonts w:ascii="Times New Roman" w:hAnsi="Times New Roman" w:cs="Times New Roman"/>
          <w:sz w:val="24"/>
          <w:szCs w:val="24"/>
          <w:rPrChange w:id="137" w:author="Samantha Parks" w:date="2018-04-09T16:10:00Z">
            <w:rPr/>
          </w:rPrChange>
        </w:rPr>
        <w:t xml:space="preserve"> </w:t>
      </w:r>
      <w:r w:rsidR="00B46CE3" w:rsidRPr="00B93F03">
        <w:rPr>
          <w:rFonts w:ascii="Times New Roman" w:hAnsi="Times New Roman" w:cs="Times New Roman"/>
          <w:sz w:val="24"/>
          <w:szCs w:val="24"/>
          <w:rPrChange w:id="138" w:author="Samantha Parks" w:date="2018-04-09T16:10:00Z">
            <w:rPr/>
          </w:rPrChange>
        </w:rPr>
        <w:t xml:space="preserve">I don’t think they looked and said we’ll put </w:t>
      </w:r>
      <w:r w:rsidR="00BB7DAB">
        <w:rPr>
          <w:rFonts w:ascii="Times New Roman" w:hAnsi="Times New Roman" w:cs="Times New Roman"/>
          <w:sz w:val="24"/>
          <w:szCs w:val="24"/>
        </w:rPr>
        <w:t>nursing</w:t>
      </w:r>
      <w:r w:rsidR="00B46CE3" w:rsidRPr="00B93F03">
        <w:rPr>
          <w:rFonts w:ascii="Times New Roman" w:hAnsi="Times New Roman" w:cs="Times New Roman"/>
          <w:sz w:val="24"/>
          <w:szCs w:val="24"/>
          <w:rPrChange w:id="139" w:author="Samantha Parks" w:date="2018-04-09T16:10:00Z">
            <w:rPr/>
          </w:rPrChange>
        </w:rPr>
        <w:t xml:space="preserve"> majors here and </w:t>
      </w:r>
      <w:r w:rsidR="00BB7DAB">
        <w:rPr>
          <w:rFonts w:ascii="Times New Roman" w:hAnsi="Times New Roman" w:cs="Times New Roman"/>
          <w:sz w:val="24"/>
          <w:szCs w:val="24"/>
        </w:rPr>
        <w:t>mix other groups.</w:t>
      </w:r>
      <w:r w:rsidR="00B46CE3" w:rsidRPr="00B93F03">
        <w:rPr>
          <w:rFonts w:ascii="Times New Roman" w:hAnsi="Times New Roman" w:cs="Times New Roman"/>
          <w:sz w:val="24"/>
          <w:szCs w:val="24"/>
          <w:rPrChange w:id="140" w:author="Samantha Parks" w:date="2018-04-09T16:10:00Z">
            <w:rPr/>
          </w:rPrChange>
        </w:rPr>
        <w:t xml:space="preserve"> I don’t think they did that. I think it just happened</w:t>
      </w:r>
      <w:r w:rsidR="00BB7DAB">
        <w:rPr>
          <w:rFonts w:ascii="Times New Roman" w:hAnsi="Times New Roman" w:cs="Times New Roman"/>
          <w:sz w:val="24"/>
          <w:szCs w:val="24"/>
        </w:rPr>
        <w:t>,</w:t>
      </w:r>
      <w:r w:rsidR="00B46CE3" w:rsidRPr="00B93F03">
        <w:rPr>
          <w:rFonts w:ascii="Times New Roman" w:hAnsi="Times New Roman" w:cs="Times New Roman"/>
          <w:sz w:val="24"/>
          <w:szCs w:val="24"/>
          <w:rPrChange w:id="141" w:author="Samantha Parks" w:date="2018-04-09T16:10:00Z">
            <w:rPr/>
          </w:rPrChange>
        </w:rPr>
        <w:t xml:space="preserve"> so we were very close with them at that time and we went through our </w:t>
      </w:r>
      <w:r w:rsidR="002C2B47">
        <w:rPr>
          <w:rFonts w:ascii="Times New Roman" w:hAnsi="Times New Roman" w:cs="Times New Roman"/>
          <w:sz w:val="24"/>
          <w:szCs w:val="24"/>
        </w:rPr>
        <w:t>courses</w:t>
      </w:r>
      <w:r w:rsidR="00B46CE3" w:rsidRPr="00B93F03">
        <w:rPr>
          <w:rFonts w:ascii="Times New Roman" w:hAnsi="Times New Roman" w:cs="Times New Roman"/>
          <w:sz w:val="24"/>
          <w:szCs w:val="24"/>
          <w:rPrChange w:id="142" w:author="Samantha Parks" w:date="2018-04-09T16:10:00Z">
            <w:rPr/>
          </w:rPrChange>
        </w:rPr>
        <w:t>, anatomy and physiology, physics</w:t>
      </w:r>
      <w:r w:rsidR="002C2B47">
        <w:rPr>
          <w:rFonts w:ascii="Times New Roman" w:hAnsi="Times New Roman" w:cs="Times New Roman"/>
          <w:sz w:val="24"/>
          <w:szCs w:val="24"/>
        </w:rPr>
        <w:t xml:space="preserve"> together.  </w:t>
      </w:r>
      <w:r w:rsidR="00B46CE3" w:rsidRPr="00B93F03">
        <w:rPr>
          <w:rFonts w:ascii="Times New Roman" w:hAnsi="Times New Roman" w:cs="Times New Roman"/>
          <w:sz w:val="24"/>
          <w:szCs w:val="24"/>
          <w:rPrChange w:id="143" w:author="Samantha Parks" w:date="2018-04-09T16:10:00Z">
            <w:rPr/>
          </w:rPrChange>
        </w:rPr>
        <w:t>Salve had been a five year program up until maybe two years before I came here and what they did was combine the three year curriculum</w:t>
      </w:r>
      <w:r w:rsidR="00852DE0" w:rsidRPr="00B93F03">
        <w:rPr>
          <w:rFonts w:ascii="Times New Roman" w:hAnsi="Times New Roman" w:cs="Times New Roman"/>
          <w:sz w:val="24"/>
          <w:szCs w:val="24"/>
          <w:rPrChange w:id="144" w:author="Samantha Parks" w:date="2018-04-09T16:10:00Z">
            <w:rPr/>
          </w:rPrChange>
        </w:rPr>
        <w:t xml:space="preserve"> from the nursing program and the two year liberal arts. So it took </w:t>
      </w:r>
      <w:r w:rsidR="00A810C9">
        <w:rPr>
          <w:rFonts w:ascii="Times New Roman" w:hAnsi="Times New Roman" w:cs="Times New Roman"/>
          <w:sz w:val="24"/>
          <w:szCs w:val="24"/>
        </w:rPr>
        <w:t>students</w:t>
      </w:r>
      <w:r w:rsidR="00852DE0" w:rsidRPr="00B93F03">
        <w:rPr>
          <w:rFonts w:ascii="Times New Roman" w:hAnsi="Times New Roman" w:cs="Times New Roman"/>
          <w:sz w:val="24"/>
          <w:szCs w:val="24"/>
          <w:rPrChange w:id="145" w:author="Samantha Parks" w:date="2018-04-09T16:10:00Z">
            <w:rPr/>
          </w:rPrChange>
        </w:rPr>
        <w:t xml:space="preserve"> five years and I think probably the class of ’</w:t>
      </w:r>
      <w:r w:rsidR="002C2B47">
        <w:rPr>
          <w:rFonts w:ascii="Times New Roman" w:hAnsi="Times New Roman" w:cs="Times New Roman"/>
          <w:sz w:val="24"/>
          <w:szCs w:val="24"/>
        </w:rPr>
        <w:t>54</w:t>
      </w:r>
      <w:r w:rsidR="00852DE0" w:rsidRPr="00B93F03">
        <w:rPr>
          <w:rFonts w:ascii="Times New Roman" w:hAnsi="Times New Roman" w:cs="Times New Roman"/>
          <w:sz w:val="24"/>
          <w:szCs w:val="24"/>
          <w:rPrChange w:id="146" w:author="Samantha Parks" w:date="2018-04-09T16:10:00Z">
            <w:rPr/>
          </w:rPrChange>
        </w:rPr>
        <w:t xml:space="preserve"> was about the first class that graduated </w:t>
      </w:r>
      <w:r w:rsidR="00CD65CC">
        <w:rPr>
          <w:rFonts w:ascii="Times New Roman" w:hAnsi="Times New Roman" w:cs="Times New Roman"/>
          <w:sz w:val="24"/>
          <w:szCs w:val="24"/>
        </w:rPr>
        <w:t xml:space="preserve">in </w:t>
      </w:r>
      <w:r w:rsidR="00852DE0" w:rsidRPr="00B93F03">
        <w:rPr>
          <w:rFonts w:ascii="Times New Roman" w:hAnsi="Times New Roman" w:cs="Times New Roman"/>
          <w:sz w:val="24"/>
          <w:szCs w:val="24"/>
          <w:rPrChange w:id="147" w:author="Samantha Parks" w:date="2018-04-09T16:10:00Z">
            <w:rPr/>
          </w:rPrChange>
        </w:rPr>
        <w:t>four year</w:t>
      </w:r>
      <w:r w:rsidR="00CD65CC">
        <w:rPr>
          <w:rFonts w:ascii="Times New Roman" w:hAnsi="Times New Roman" w:cs="Times New Roman"/>
          <w:sz w:val="24"/>
          <w:szCs w:val="24"/>
        </w:rPr>
        <w:t>s</w:t>
      </w:r>
      <w:r w:rsidR="00852DE0" w:rsidRPr="00B93F03">
        <w:rPr>
          <w:rFonts w:ascii="Times New Roman" w:hAnsi="Times New Roman" w:cs="Times New Roman"/>
          <w:sz w:val="24"/>
          <w:szCs w:val="24"/>
          <w:rPrChange w:id="148" w:author="Samantha Parks" w:date="2018-04-09T16:10:00Z">
            <w:rPr/>
          </w:rPrChange>
        </w:rPr>
        <w:t>, I’m not sure. But anyway, what they did was made our program four years and four summers</w:t>
      </w:r>
      <w:r w:rsidR="00CD65CC">
        <w:rPr>
          <w:rFonts w:ascii="Times New Roman" w:hAnsi="Times New Roman" w:cs="Times New Roman"/>
          <w:sz w:val="24"/>
          <w:szCs w:val="24"/>
        </w:rPr>
        <w:t>. So, in June we went to St Joseph</w:t>
      </w:r>
      <w:r w:rsidR="00A810C9">
        <w:rPr>
          <w:rFonts w:ascii="Times New Roman" w:hAnsi="Times New Roman" w:cs="Times New Roman"/>
          <w:sz w:val="24"/>
          <w:szCs w:val="24"/>
        </w:rPr>
        <w:t>’</w:t>
      </w:r>
      <w:r w:rsidR="00CD65CC">
        <w:rPr>
          <w:rFonts w:ascii="Times New Roman" w:hAnsi="Times New Roman" w:cs="Times New Roman"/>
          <w:sz w:val="24"/>
          <w:szCs w:val="24"/>
        </w:rPr>
        <w:t>s Hospital in Providence to begin the clinical portion of our nursing prog</w:t>
      </w:r>
      <w:r w:rsidR="00A810C9">
        <w:rPr>
          <w:rFonts w:ascii="Times New Roman" w:hAnsi="Times New Roman" w:cs="Times New Roman"/>
          <w:sz w:val="24"/>
          <w:szCs w:val="24"/>
        </w:rPr>
        <w:t>r</w:t>
      </w:r>
      <w:r w:rsidR="00CD65CC">
        <w:rPr>
          <w:rFonts w:ascii="Times New Roman" w:hAnsi="Times New Roman" w:cs="Times New Roman"/>
          <w:sz w:val="24"/>
          <w:szCs w:val="24"/>
        </w:rPr>
        <w:t>am.  Have you spoken to any other nurses who talked about this?</w:t>
      </w:r>
    </w:p>
    <w:p w:rsidR="00F543C3" w:rsidRPr="00B93F03" w:rsidRDefault="00F543C3" w:rsidP="00CD65CC">
      <w:pPr>
        <w:spacing w:line="480" w:lineRule="auto"/>
        <w:rPr>
          <w:rFonts w:ascii="Times New Roman" w:hAnsi="Times New Roman" w:cs="Times New Roman"/>
          <w:sz w:val="24"/>
          <w:szCs w:val="24"/>
          <w:rPrChange w:id="149" w:author="Samantha Parks" w:date="2018-04-09T16:10:00Z">
            <w:rPr/>
          </w:rPrChange>
        </w:rPr>
      </w:pPr>
      <w:r w:rsidRPr="00ED4432">
        <w:rPr>
          <w:rFonts w:ascii="Times New Roman" w:hAnsi="Times New Roman" w:cs="Times New Roman"/>
          <w:sz w:val="24"/>
          <w:szCs w:val="24"/>
          <w:u w:val="single"/>
          <w:rPrChange w:id="150" w:author="Samantha Parks" w:date="2018-04-09T16:13:00Z">
            <w:rPr/>
          </w:rPrChange>
        </w:rPr>
        <w:t>Samantha</w:t>
      </w:r>
      <w:r w:rsidRPr="00B93F03">
        <w:rPr>
          <w:rFonts w:ascii="Times New Roman" w:hAnsi="Times New Roman" w:cs="Times New Roman"/>
          <w:sz w:val="24"/>
          <w:szCs w:val="24"/>
          <w:rPrChange w:id="151" w:author="Samantha Parks" w:date="2018-04-09T16:10:00Z">
            <w:rPr/>
          </w:rPrChange>
        </w:rPr>
        <w:t>: No, not yet.</w:t>
      </w:r>
    </w:p>
    <w:p w:rsidR="00A810C9" w:rsidRDefault="00F543C3">
      <w:pPr>
        <w:spacing w:line="480" w:lineRule="auto"/>
        <w:rPr>
          <w:rFonts w:ascii="Times New Roman" w:hAnsi="Times New Roman" w:cs="Times New Roman"/>
          <w:sz w:val="24"/>
          <w:szCs w:val="24"/>
        </w:rPr>
        <w:pPrChange w:id="152" w:author="Samantha Parks" w:date="2018-04-09T16:10:00Z">
          <w:pPr/>
        </w:pPrChange>
      </w:pPr>
      <w:r w:rsidRPr="00ED4432">
        <w:rPr>
          <w:rFonts w:ascii="Times New Roman" w:hAnsi="Times New Roman" w:cs="Times New Roman"/>
          <w:sz w:val="24"/>
          <w:szCs w:val="24"/>
          <w:u w:val="single"/>
          <w:rPrChange w:id="153" w:author="Samantha Parks" w:date="2018-04-09T16:13:00Z">
            <w:rPr/>
          </w:rPrChange>
        </w:rPr>
        <w:t>Dr. Chapdelaine</w:t>
      </w:r>
      <w:r w:rsidRPr="00B93F03">
        <w:rPr>
          <w:rFonts w:ascii="Times New Roman" w:hAnsi="Times New Roman" w:cs="Times New Roman"/>
          <w:sz w:val="24"/>
          <w:szCs w:val="24"/>
          <w:rPrChange w:id="154" w:author="Samantha Parks" w:date="2018-04-09T16:10:00Z">
            <w:rPr/>
          </w:rPrChange>
        </w:rPr>
        <w:t>: OK because I don’t want to be repetitive. At the end of our freshm</w:t>
      </w:r>
      <w:ins w:id="155" w:author="John Quinn" w:date="2018-04-08T12:42:00Z">
        <w:r w:rsidR="005F188D" w:rsidRPr="00B93F03">
          <w:rPr>
            <w:rFonts w:ascii="Times New Roman" w:hAnsi="Times New Roman" w:cs="Times New Roman"/>
            <w:sz w:val="24"/>
            <w:szCs w:val="24"/>
            <w:rPrChange w:id="156" w:author="Samantha Parks" w:date="2018-04-09T16:10:00Z">
              <w:rPr/>
            </w:rPrChange>
          </w:rPr>
          <w:t>a</w:t>
        </w:r>
      </w:ins>
      <w:del w:id="157" w:author="John Quinn" w:date="2018-04-08T12:42:00Z">
        <w:r w:rsidRPr="00B93F03" w:rsidDel="005F188D">
          <w:rPr>
            <w:rFonts w:ascii="Times New Roman" w:hAnsi="Times New Roman" w:cs="Times New Roman"/>
            <w:sz w:val="24"/>
            <w:szCs w:val="24"/>
            <w:rPrChange w:id="158" w:author="Samantha Parks" w:date="2018-04-09T16:10:00Z">
              <w:rPr/>
            </w:rPrChange>
          </w:rPr>
          <w:delText>e</w:delText>
        </w:r>
      </w:del>
      <w:r w:rsidRPr="00B93F03">
        <w:rPr>
          <w:rFonts w:ascii="Times New Roman" w:hAnsi="Times New Roman" w:cs="Times New Roman"/>
          <w:sz w:val="24"/>
          <w:szCs w:val="24"/>
          <w:rPrChange w:id="159" w:author="Samantha Parks" w:date="2018-04-09T16:10:00Z">
            <w:rPr/>
          </w:rPrChange>
        </w:rPr>
        <w:t>n year in June we had like two weeks off and then the nurses all went to St. Joseph’s Hospital in Providence</w:t>
      </w:r>
      <w:r w:rsidR="002C2B47">
        <w:rPr>
          <w:rFonts w:ascii="Times New Roman" w:hAnsi="Times New Roman" w:cs="Times New Roman"/>
          <w:sz w:val="24"/>
          <w:szCs w:val="24"/>
        </w:rPr>
        <w:t xml:space="preserve"> for</w:t>
      </w:r>
      <w:r w:rsidRPr="00B93F03">
        <w:rPr>
          <w:rFonts w:ascii="Times New Roman" w:hAnsi="Times New Roman" w:cs="Times New Roman"/>
          <w:sz w:val="24"/>
          <w:szCs w:val="24"/>
          <w:rPrChange w:id="160" w:author="Samantha Parks" w:date="2018-04-09T16:10:00Z">
            <w:rPr/>
          </w:rPrChange>
        </w:rPr>
        <w:t xml:space="preserve"> eight</w:t>
      </w:r>
      <w:r w:rsidR="002C2B47">
        <w:rPr>
          <w:rFonts w:ascii="Times New Roman" w:hAnsi="Times New Roman" w:cs="Times New Roman"/>
          <w:sz w:val="24"/>
          <w:szCs w:val="24"/>
        </w:rPr>
        <w:t xml:space="preserve"> weeks. </w:t>
      </w:r>
      <w:r w:rsidRPr="00B93F03">
        <w:rPr>
          <w:rFonts w:ascii="Times New Roman" w:hAnsi="Times New Roman" w:cs="Times New Roman"/>
          <w:sz w:val="24"/>
          <w:szCs w:val="24"/>
          <w:rPrChange w:id="161" w:author="Samantha Parks" w:date="2018-04-09T16:10:00Z">
            <w:rPr/>
          </w:rPrChange>
        </w:rPr>
        <w:t xml:space="preserve"> </w:t>
      </w:r>
      <w:r w:rsidR="002C2B47">
        <w:rPr>
          <w:rFonts w:ascii="Times New Roman" w:hAnsi="Times New Roman" w:cs="Times New Roman"/>
          <w:sz w:val="24"/>
          <w:szCs w:val="24"/>
        </w:rPr>
        <w:t>W</w:t>
      </w:r>
      <w:r w:rsidRPr="00B93F03">
        <w:rPr>
          <w:rFonts w:ascii="Times New Roman" w:hAnsi="Times New Roman" w:cs="Times New Roman"/>
          <w:sz w:val="24"/>
          <w:szCs w:val="24"/>
          <w:rPrChange w:id="162" w:author="Samantha Parks" w:date="2018-04-09T16:10:00Z">
            <w:rPr/>
          </w:rPrChange>
        </w:rPr>
        <w:t xml:space="preserve">e went there from mid-June to mid-August. And we did our </w:t>
      </w:r>
      <w:r w:rsidR="00CD65CC">
        <w:rPr>
          <w:rFonts w:ascii="Times New Roman" w:hAnsi="Times New Roman" w:cs="Times New Roman"/>
          <w:sz w:val="24"/>
          <w:szCs w:val="24"/>
        </w:rPr>
        <w:t>clinical</w:t>
      </w:r>
      <w:r w:rsidRPr="00B93F03">
        <w:rPr>
          <w:rFonts w:ascii="Times New Roman" w:hAnsi="Times New Roman" w:cs="Times New Roman"/>
          <w:sz w:val="24"/>
          <w:szCs w:val="24"/>
          <w:rPrChange w:id="163" w:author="Samantha Parks" w:date="2018-04-09T16:10:00Z">
            <w:rPr/>
          </w:rPrChange>
        </w:rPr>
        <w:t xml:space="preserve"> training where we </w:t>
      </w:r>
      <w:r w:rsidR="00CD65CC">
        <w:rPr>
          <w:rFonts w:ascii="Times New Roman" w:hAnsi="Times New Roman" w:cs="Times New Roman"/>
          <w:sz w:val="24"/>
          <w:szCs w:val="24"/>
        </w:rPr>
        <w:t>learned</w:t>
      </w:r>
      <w:r w:rsidRPr="00B93F03">
        <w:rPr>
          <w:rFonts w:ascii="Times New Roman" w:hAnsi="Times New Roman" w:cs="Times New Roman"/>
          <w:sz w:val="24"/>
          <w:szCs w:val="24"/>
          <w:rPrChange w:id="164" w:author="Samantha Parks" w:date="2018-04-09T16:10:00Z">
            <w:rPr/>
          </w:rPrChange>
        </w:rPr>
        <w:t xml:space="preserve"> all the fundamentals of nursing and we</w:t>
      </w:r>
      <w:r w:rsidR="00AD1D4C">
        <w:rPr>
          <w:rFonts w:ascii="Times New Roman" w:hAnsi="Times New Roman" w:cs="Times New Roman"/>
          <w:sz w:val="24"/>
          <w:szCs w:val="24"/>
        </w:rPr>
        <w:t xml:space="preserve"> lived </w:t>
      </w:r>
      <w:r w:rsidR="00CD65CC">
        <w:rPr>
          <w:rFonts w:ascii="Times New Roman" w:hAnsi="Times New Roman" w:cs="Times New Roman"/>
          <w:sz w:val="24"/>
          <w:szCs w:val="24"/>
        </w:rPr>
        <w:t>in</w:t>
      </w:r>
      <w:r w:rsidR="00AD1D4C">
        <w:rPr>
          <w:rFonts w:ascii="Times New Roman" w:hAnsi="Times New Roman" w:cs="Times New Roman"/>
          <w:sz w:val="24"/>
          <w:szCs w:val="24"/>
        </w:rPr>
        <w:t xml:space="preserve"> St. Joseph’s</w:t>
      </w:r>
      <w:r w:rsidR="00F44C72">
        <w:rPr>
          <w:rFonts w:ascii="Times New Roman" w:hAnsi="Times New Roman" w:cs="Times New Roman"/>
          <w:sz w:val="24"/>
          <w:szCs w:val="24"/>
        </w:rPr>
        <w:t xml:space="preserve"> </w:t>
      </w:r>
      <w:r w:rsidR="00A810C9">
        <w:rPr>
          <w:rFonts w:ascii="Times New Roman" w:hAnsi="Times New Roman" w:cs="Times New Roman"/>
          <w:sz w:val="24"/>
          <w:szCs w:val="24"/>
        </w:rPr>
        <w:t>H</w:t>
      </w:r>
      <w:r w:rsidR="00AD1D4C">
        <w:rPr>
          <w:rFonts w:ascii="Times New Roman" w:hAnsi="Times New Roman" w:cs="Times New Roman"/>
          <w:sz w:val="24"/>
          <w:szCs w:val="24"/>
        </w:rPr>
        <w:t>ospital’s nursing home. We</w:t>
      </w:r>
      <w:r w:rsidRPr="00B93F03">
        <w:rPr>
          <w:rFonts w:ascii="Times New Roman" w:hAnsi="Times New Roman" w:cs="Times New Roman"/>
          <w:sz w:val="24"/>
          <w:szCs w:val="24"/>
          <w:rPrChange w:id="165" w:author="Samantha Parks" w:date="2018-04-09T16:10:00Z">
            <w:rPr/>
          </w:rPrChange>
        </w:rPr>
        <w:t xml:space="preserve"> lived in t</w:t>
      </w:r>
      <w:r w:rsidR="005B6DCF">
        <w:rPr>
          <w:rFonts w:ascii="Times New Roman" w:hAnsi="Times New Roman" w:cs="Times New Roman"/>
          <w:sz w:val="24"/>
          <w:szCs w:val="24"/>
        </w:rPr>
        <w:t>he dormitory there so that…</w:t>
      </w:r>
      <w:r w:rsidRPr="00B93F03">
        <w:rPr>
          <w:rFonts w:ascii="Times New Roman" w:hAnsi="Times New Roman" w:cs="Times New Roman"/>
          <w:sz w:val="24"/>
          <w:szCs w:val="24"/>
          <w:rPrChange w:id="166" w:author="Samantha Parks" w:date="2018-04-09T16:10:00Z">
            <w:rPr/>
          </w:rPrChange>
        </w:rPr>
        <w:t>made us even closer. We did mingle with the St. Joseph’s Hospital students but at that poin</w:t>
      </w:r>
      <w:r w:rsidR="00CD65CC" w:rsidRPr="00B93F03">
        <w:rPr>
          <w:rFonts w:ascii="Times New Roman" w:hAnsi="Times New Roman" w:cs="Times New Roman"/>
          <w:sz w:val="24"/>
          <w:szCs w:val="24"/>
          <w:rPrChange w:id="167" w:author="Samantha Parks" w:date="2018-04-09T16:10:00Z">
            <w:rPr/>
          </w:rPrChange>
        </w:rPr>
        <w:t>t</w:t>
      </w:r>
      <w:r w:rsidRPr="00B93F03">
        <w:rPr>
          <w:rFonts w:ascii="Times New Roman" w:hAnsi="Times New Roman" w:cs="Times New Roman"/>
          <w:sz w:val="24"/>
          <w:szCs w:val="24"/>
          <w:rPrChange w:id="168" w:author="Samantha Parks" w:date="2018-04-09T16:10:00Z">
            <w:rPr/>
          </w:rPrChange>
        </w:rPr>
        <w:t xml:space="preserve"> in time we were just the beginners </w:t>
      </w:r>
      <w:r w:rsidRPr="00B93F03">
        <w:rPr>
          <w:rFonts w:ascii="Times New Roman" w:hAnsi="Times New Roman" w:cs="Times New Roman"/>
          <w:sz w:val="24"/>
          <w:szCs w:val="24"/>
          <w:rPrChange w:id="169" w:author="Samantha Parks" w:date="2018-04-09T16:10:00Z">
            <w:rPr/>
          </w:rPrChange>
        </w:rPr>
        <w:lastRenderedPageBreak/>
        <w:t xml:space="preserve">because the St. Joseph’s Hospital </w:t>
      </w:r>
      <w:r w:rsidR="00AD1D4C">
        <w:rPr>
          <w:rFonts w:ascii="Times New Roman" w:hAnsi="Times New Roman" w:cs="Times New Roman"/>
          <w:sz w:val="24"/>
          <w:szCs w:val="24"/>
        </w:rPr>
        <w:t>students</w:t>
      </w:r>
      <w:r w:rsidRPr="00B93F03">
        <w:rPr>
          <w:rFonts w:ascii="Times New Roman" w:hAnsi="Times New Roman" w:cs="Times New Roman"/>
          <w:sz w:val="24"/>
          <w:szCs w:val="24"/>
          <w:rPrChange w:id="170" w:author="Samantha Parks" w:date="2018-04-09T16:10:00Z">
            <w:rPr/>
          </w:rPrChange>
        </w:rPr>
        <w:t xml:space="preserve"> had already completed almost nine months of the </w:t>
      </w:r>
      <w:r w:rsidRPr="005B6DCF">
        <w:rPr>
          <w:rFonts w:ascii="Times New Roman" w:hAnsi="Times New Roman" w:cs="Times New Roman"/>
          <w:color w:val="000000" w:themeColor="text1"/>
          <w:sz w:val="24"/>
          <w:szCs w:val="24"/>
          <w:rPrChange w:id="171" w:author="Samantha Parks" w:date="2018-04-09T16:10:00Z">
            <w:rPr/>
          </w:rPrChange>
        </w:rPr>
        <w:t>progra</w:t>
      </w:r>
      <w:r w:rsidR="005B6DCF" w:rsidRPr="005B6DCF">
        <w:rPr>
          <w:rFonts w:ascii="Times New Roman" w:hAnsi="Times New Roman" w:cs="Times New Roman"/>
          <w:color w:val="000000" w:themeColor="text1"/>
          <w:sz w:val="24"/>
          <w:szCs w:val="24"/>
        </w:rPr>
        <w:t>m</w:t>
      </w:r>
      <w:r w:rsidR="005B6DCF">
        <w:rPr>
          <w:rFonts w:ascii="Times New Roman" w:hAnsi="Times New Roman" w:cs="Times New Roman"/>
          <w:color w:val="000000" w:themeColor="text1"/>
          <w:sz w:val="24"/>
          <w:szCs w:val="24"/>
        </w:rPr>
        <w:t>.</w:t>
      </w:r>
      <w:r w:rsidRPr="00B93F03">
        <w:rPr>
          <w:rFonts w:ascii="Times New Roman" w:hAnsi="Times New Roman" w:cs="Times New Roman"/>
          <w:sz w:val="24"/>
          <w:szCs w:val="24"/>
          <w:rPrChange w:id="172" w:author="Samantha Parks" w:date="2018-04-09T16:10:00Z">
            <w:rPr/>
          </w:rPrChange>
        </w:rPr>
        <w:t xml:space="preserve"> So we did that for the summer time, and then </w:t>
      </w:r>
      <w:r w:rsidR="00CD65CC">
        <w:rPr>
          <w:rFonts w:ascii="Times New Roman" w:hAnsi="Times New Roman" w:cs="Times New Roman"/>
          <w:sz w:val="24"/>
          <w:szCs w:val="24"/>
        </w:rPr>
        <w:t>i</w:t>
      </w:r>
      <w:r w:rsidRPr="00B93F03">
        <w:rPr>
          <w:rFonts w:ascii="Times New Roman" w:hAnsi="Times New Roman" w:cs="Times New Roman"/>
          <w:sz w:val="24"/>
          <w:szCs w:val="24"/>
          <w:rPrChange w:id="173" w:author="Samantha Parks" w:date="2018-04-09T16:10:00Z">
            <w:rPr/>
          </w:rPrChange>
        </w:rPr>
        <w:t xml:space="preserve">n September of our </w:t>
      </w:r>
      <w:r w:rsidR="0001770E" w:rsidRPr="00B93F03">
        <w:rPr>
          <w:rFonts w:ascii="Times New Roman" w:hAnsi="Times New Roman" w:cs="Times New Roman"/>
          <w:sz w:val="24"/>
          <w:szCs w:val="24"/>
          <w:rPrChange w:id="174" w:author="Samantha Parks" w:date="2018-04-09T16:10:00Z">
            <w:rPr/>
          </w:rPrChange>
        </w:rPr>
        <w:t>sophomore year we came back here [Newport]</w:t>
      </w:r>
      <w:r w:rsidR="00AD1D4C">
        <w:rPr>
          <w:rFonts w:ascii="Times New Roman" w:hAnsi="Times New Roman" w:cs="Times New Roman"/>
          <w:sz w:val="24"/>
          <w:szCs w:val="24"/>
        </w:rPr>
        <w:t xml:space="preserve"> to the college [Salve] and we studied</w:t>
      </w:r>
      <w:r w:rsidR="0001770E" w:rsidRPr="00B93F03">
        <w:rPr>
          <w:rFonts w:ascii="Times New Roman" w:hAnsi="Times New Roman" w:cs="Times New Roman"/>
          <w:sz w:val="24"/>
          <w:szCs w:val="24"/>
          <w:rPrChange w:id="175" w:author="Samantha Parks" w:date="2018-04-09T16:10:00Z">
            <w:rPr/>
          </w:rPrChange>
        </w:rPr>
        <w:t xml:space="preserve"> our liberal arts, </w:t>
      </w:r>
      <w:r w:rsidR="00236F71" w:rsidRPr="00B93F03">
        <w:rPr>
          <w:rFonts w:ascii="Times New Roman" w:hAnsi="Times New Roman" w:cs="Times New Roman"/>
          <w:sz w:val="24"/>
          <w:szCs w:val="24"/>
          <w:rPrChange w:id="176" w:author="Samantha Parks" w:date="2018-04-09T16:10:00Z">
            <w:rPr/>
          </w:rPrChange>
        </w:rPr>
        <w:t>physics, microbiology all of the other core courses that we needed</w:t>
      </w:r>
      <w:r w:rsidR="00AD1D4C">
        <w:rPr>
          <w:rFonts w:ascii="Times New Roman" w:hAnsi="Times New Roman" w:cs="Times New Roman"/>
          <w:sz w:val="24"/>
          <w:szCs w:val="24"/>
        </w:rPr>
        <w:t>.</w:t>
      </w:r>
      <w:r w:rsidR="00A810C9">
        <w:rPr>
          <w:rFonts w:ascii="Times New Roman" w:hAnsi="Times New Roman" w:cs="Times New Roman"/>
          <w:sz w:val="24"/>
          <w:szCs w:val="24"/>
        </w:rPr>
        <w:t xml:space="preserve"> In September, at Honors Convocation, the nursing students received their Nursing caps</w:t>
      </w:r>
      <w:r w:rsidR="007C1075">
        <w:rPr>
          <w:rFonts w:ascii="Times New Roman" w:hAnsi="Times New Roman" w:cs="Times New Roman"/>
          <w:sz w:val="24"/>
          <w:szCs w:val="24"/>
        </w:rPr>
        <w:t xml:space="preserve"> in front of the student body,</w:t>
      </w:r>
      <w:r w:rsidR="00A810C9">
        <w:rPr>
          <w:rFonts w:ascii="Times New Roman" w:hAnsi="Times New Roman" w:cs="Times New Roman"/>
          <w:sz w:val="24"/>
          <w:szCs w:val="24"/>
        </w:rPr>
        <w:t xml:space="preserve"> to indicate they had completed the initial portion of the program.</w:t>
      </w:r>
    </w:p>
    <w:p w:rsidR="007D4FFA" w:rsidRDefault="00F44C72" w:rsidP="00A810C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D1D4C">
        <w:rPr>
          <w:rFonts w:ascii="Times New Roman" w:hAnsi="Times New Roman" w:cs="Times New Roman"/>
          <w:sz w:val="24"/>
          <w:szCs w:val="24"/>
        </w:rPr>
        <w:t>T</w:t>
      </w:r>
      <w:r w:rsidR="00236F71" w:rsidRPr="00B93F03">
        <w:rPr>
          <w:rFonts w:ascii="Times New Roman" w:hAnsi="Times New Roman" w:cs="Times New Roman"/>
          <w:sz w:val="24"/>
          <w:szCs w:val="24"/>
          <w:rPrChange w:id="177" w:author="Samantha Parks" w:date="2018-04-09T16:10:00Z">
            <w:rPr/>
          </w:rPrChange>
        </w:rPr>
        <w:t xml:space="preserve">hen in January of our sophomore year we went off </w:t>
      </w:r>
      <w:r>
        <w:rPr>
          <w:rFonts w:ascii="Times New Roman" w:hAnsi="Times New Roman" w:cs="Times New Roman"/>
          <w:sz w:val="24"/>
          <w:szCs w:val="24"/>
        </w:rPr>
        <w:t xml:space="preserve">again </w:t>
      </w:r>
      <w:r w:rsidR="00236F71" w:rsidRPr="00B93F03">
        <w:rPr>
          <w:rFonts w:ascii="Times New Roman" w:hAnsi="Times New Roman" w:cs="Times New Roman"/>
          <w:sz w:val="24"/>
          <w:szCs w:val="24"/>
          <w:rPrChange w:id="178" w:author="Samantha Parks" w:date="2018-04-09T16:10:00Z">
            <w:rPr/>
          </w:rPrChange>
        </w:rPr>
        <w:t>to</w:t>
      </w:r>
      <w:r w:rsidR="00A810C9">
        <w:rPr>
          <w:rFonts w:ascii="Times New Roman" w:hAnsi="Times New Roman" w:cs="Times New Roman"/>
          <w:sz w:val="24"/>
          <w:szCs w:val="24"/>
        </w:rPr>
        <w:t xml:space="preserve"> the</w:t>
      </w:r>
      <w:r w:rsidR="00236F71" w:rsidRPr="00B93F03">
        <w:rPr>
          <w:rFonts w:ascii="Times New Roman" w:hAnsi="Times New Roman" w:cs="Times New Roman"/>
          <w:sz w:val="24"/>
          <w:szCs w:val="24"/>
          <w:rPrChange w:id="179" w:author="Samantha Parks" w:date="2018-04-09T16:10:00Z">
            <w:rPr/>
          </w:rPrChange>
        </w:rPr>
        <w:t xml:space="preserve"> hospital setting </w:t>
      </w:r>
      <w:r w:rsidR="00A810C9">
        <w:rPr>
          <w:rFonts w:ascii="Times New Roman" w:hAnsi="Times New Roman" w:cs="Times New Roman"/>
          <w:sz w:val="24"/>
          <w:szCs w:val="24"/>
        </w:rPr>
        <w:t xml:space="preserve">(with our </w:t>
      </w:r>
      <w:r w:rsidR="007C1075">
        <w:rPr>
          <w:rFonts w:ascii="Times New Roman" w:hAnsi="Times New Roman" w:cs="Times New Roman"/>
          <w:sz w:val="24"/>
          <w:szCs w:val="24"/>
        </w:rPr>
        <w:t>nursing caps).  W</w:t>
      </w:r>
      <w:r w:rsidR="003F7753">
        <w:rPr>
          <w:rFonts w:ascii="Times New Roman" w:hAnsi="Times New Roman" w:cs="Times New Roman"/>
          <w:sz w:val="24"/>
          <w:szCs w:val="24"/>
        </w:rPr>
        <w:t>e</w:t>
      </w:r>
      <w:r w:rsidR="007C1075">
        <w:rPr>
          <w:rFonts w:ascii="Times New Roman" w:hAnsi="Times New Roman" w:cs="Times New Roman"/>
          <w:sz w:val="24"/>
          <w:szCs w:val="24"/>
        </w:rPr>
        <w:t xml:space="preserve"> rotated thr</w:t>
      </w:r>
      <w:r w:rsidR="005B6DCF">
        <w:rPr>
          <w:rFonts w:ascii="Times New Roman" w:hAnsi="Times New Roman" w:cs="Times New Roman"/>
          <w:sz w:val="24"/>
          <w:szCs w:val="24"/>
        </w:rPr>
        <w:t>o</w:t>
      </w:r>
      <w:r w:rsidR="007C1075">
        <w:rPr>
          <w:rFonts w:ascii="Times New Roman" w:hAnsi="Times New Roman" w:cs="Times New Roman"/>
          <w:sz w:val="24"/>
          <w:szCs w:val="24"/>
        </w:rPr>
        <w:t>u</w:t>
      </w:r>
      <w:r w:rsidR="005B6DCF">
        <w:rPr>
          <w:rFonts w:ascii="Times New Roman" w:hAnsi="Times New Roman" w:cs="Times New Roman"/>
          <w:sz w:val="24"/>
          <w:szCs w:val="24"/>
        </w:rPr>
        <w:t>gh</w:t>
      </w:r>
      <w:r w:rsidR="007C1075">
        <w:rPr>
          <w:rFonts w:ascii="Times New Roman" w:hAnsi="Times New Roman" w:cs="Times New Roman"/>
          <w:sz w:val="24"/>
          <w:szCs w:val="24"/>
        </w:rPr>
        <w:t xml:space="preserve"> Medical Surgical Nursing Units.  We then rotated thr</w:t>
      </w:r>
      <w:r w:rsidR="005B6DCF">
        <w:rPr>
          <w:rFonts w:ascii="Times New Roman" w:hAnsi="Times New Roman" w:cs="Times New Roman"/>
          <w:sz w:val="24"/>
          <w:szCs w:val="24"/>
        </w:rPr>
        <w:t>o</w:t>
      </w:r>
      <w:r w:rsidR="007C1075">
        <w:rPr>
          <w:rFonts w:ascii="Times New Roman" w:hAnsi="Times New Roman" w:cs="Times New Roman"/>
          <w:sz w:val="24"/>
          <w:szCs w:val="24"/>
        </w:rPr>
        <w:t>u</w:t>
      </w:r>
      <w:r w:rsidR="005B6DCF">
        <w:rPr>
          <w:rFonts w:ascii="Times New Roman" w:hAnsi="Times New Roman" w:cs="Times New Roman"/>
          <w:sz w:val="24"/>
          <w:szCs w:val="24"/>
        </w:rPr>
        <w:t>gh</w:t>
      </w:r>
      <w:r w:rsidR="007C1075">
        <w:rPr>
          <w:rFonts w:ascii="Times New Roman" w:hAnsi="Times New Roman" w:cs="Times New Roman"/>
          <w:sz w:val="24"/>
          <w:szCs w:val="24"/>
        </w:rPr>
        <w:t xml:space="preserve"> the O</w:t>
      </w:r>
      <w:r w:rsidR="00034B45">
        <w:rPr>
          <w:rFonts w:ascii="Times New Roman" w:hAnsi="Times New Roman" w:cs="Times New Roman"/>
          <w:sz w:val="24"/>
          <w:szCs w:val="24"/>
        </w:rPr>
        <w:t>p</w:t>
      </w:r>
      <w:r w:rsidR="007C1075">
        <w:rPr>
          <w:rFonts w:ascii="Times New Roman" w:hAnsi="Times New Roman" w:cs="Times New Roman"/>
          <w:sz w:val="24"/>
          <w:szCs w:val="24"/>
        </w:rPr>
        <w:t>erating rooms and learned to assist the physicians during surgery (8 weeks)</w:t>
      </w:r>
      <w:r w:rsidR="00034B45">
        <w:rPr>
          <w:rFonts w:ascii="Times New Roman" w:hAnsi="Times New Roman" w:cs="Times New Roman"/>
          <w:sz w:val="24"/>
          <w:szCs w:val="24"/>
        </w:rPr>
        <w:t>.  That was a very interesting experience!</w:t>
      </w:r>
      <w:r w:rsidR="007C1075">
        <w:rPr>
          <w:rFonts w:ascii="Times New Roman" w:hAnsi="Times New Roman" w:cs="Times New Roman"/>
          <w:sz w:val="24"/>
          <w:szCs w:val="24"/>
        </w:rPr>
        <w:t xml:space="preserve">   </w:t>
      </w:r>
      <w:r w:rsidR="00EB1354" w:rsidRPr="00B93F03">
        <w:rPr>
          <w:rFonts w:ascii="Times New Roman" w:hAnsi="Times New Roman" w:cs="Times New Roman"/>
          <w:sz w:val="24"/>
          <w:szCs w:val="24"/>
          <w:rPrChange w:id="180" w:author="Samantha Parks" w:date="2018-04-09T16:10:00Z">
            <w:rPr/>
          </w:rPrChange>
        </w:rPr>
        <w:t xml:space="preserve">It was the summer after we were up there that </w:t>
      </w:r>
      <w:r>
        <w:rPr>
          <w:rFonts w:ascii="Times New Roman" w:hAnsi="Times New Roman" w:cs="Times New Roman"/>
          <w:sz w:val="24"/>
          <w:szCs w:val="24"/>
        </w:rPr>
        <w:t>we</w:t>
      </w:r>
      <w:r w:rsidR="00EB1354" w:rsidRPr="00B93F03">
        <w:rPr>
          <w:rFonts w:ascii="Times New Roman" w:hAnsi="Times New Roman" w:cs="Times New Roman"/>
          <w:sz w:val="24"/>
          <w:szCs w:val="24"/>
          <w:rPrChange w:id="181" w:author="Samantha Parks" w:date="2018-04-09T16:10:00Z">
            <w:rPr/>
          </w:rPrChange>
        </w:rPr>
        <w:t xml:space="preserve"> were rotated to Charles V. Chapin Hospital</w:t>
      </w:r>
      <w:r w:rsidR="00034B45">
        <w:rPr>
          <w:rFonts w:ascii="Times New Roman" w:hAnsi="Times New Roman" w:cs="Times New Roman"/>
          <w:sz w:val="24"/>
          <w:szCs w:val="24"/>
        </w:rPr>
        <w:t xml:space="preserve">. </w:t>
      </w:r>
      <w:r>
        <w:rPr>
          <w:rFonts w:ascii="Times New Roman" w:hAnsi="Times New Roman" w:cs="Times New Roman"/>
          <w:sz w:val="24"/>
          <w:szCs w:val="24"/>
        </w:rPr>
        <w:t xml:space="preserve"> It was a</w:t>
      </w:r>
      <w:r w:rsidR="00EB1354" w:rsidRPr="00B93F03">
        <w:rPr>
          <w:rFonts w:ascii="Times New Roman" w:hAnsi="Times New Roman" w:cs="Times New Roman"/>
          <w:sz w:val="24"/>
          <w:szCs w:val="24"/>
          <w:rPrChange w:id="182" w:author="Samantha Parks" w:date="2018-04-09T16:10:00Z">
            <w:rPr/>
          </w:rPrChange>
        </w:rPr>
        <w:t xml:space="preserve"> </w:t>
      </w:r>
      <w:r w:rsidR="00AD1D4C">
        <w:rPr>
          <w:rFonts w:ascii="Times New Roman" w:hAnsi="Times New Roman" w:cs="Times New Roman"/>
          <w:sz w:val="24"/>
          <w:szCs w:val="24"/>
        </w:rPr>
        <w:t>communicable disease hospital</w:t>
      </w:r>
      <w:r>
        <w:rPr>
          <w:rFonts w:ascii="Times New Roman" w:hAnsi="Times New Roman" w:cs="Times New Roman"/>
          <w:sz w:val="24"/>
          <w:szCs w:val="24"/>
        </w:rPr>
        <w:t xml:space="preserve"> in Providence.</w:t>
      </w:r>
      <w:r w:rsidR="00AD1D4C">
        <w:rPr>
          <w:rFonts w:ascii="Times New Roman" w:hAnsi="Times New Roman" w:cs="Times New Roman"/>
          <w:sz w:val="24"/>
          <w:szCs w:val="24"/>
        </w:rPr>
        <w:t xml:space="preserve"> A</w:t>
      </w:r>
      <w:r w:rsidR="00EB1354" w:rsidRPr="00B93F03">
        <w:rPr>
          <w:rFonts w:ascii="Times New Roman" w:hAnsi="Times New Roman" w:cs="Times New Roman"/>
          <w:sz w:val="24"/>
          <w:szCs w:val="24"/>
          <w:rPrChange w:id="183" w:author="Samantha Parks" w:date="2018-04-09T16:10:00Z">
            <w:rPr/>
          </w:rPrChange>
        </w:rPr>
        <w:t>t that point in time, this</w:t>
      </w:r>
      <w:r w:rsidR="00477EEA" w:rsidRPr="00B93F03">
        <w:rPr>
          <w:rFonts w:ascii="Times New Roman" w:hAnsi="Times New Roman" w:cs="Times New Roman"/>
          <w:sz w:val="24"/>
          <w:szCs w:val="24"/>
          <w:rPrChange w:id="184" w:author="Samantha Parks" w:date="2018-04-09T16:10:00Z">
            <w:rPr/>
          </w:rPrChange>
        </w:rPr>
        <w:t xml:space="preserve"> was 1955 we had the outbreak of</w:t>
      </w:r>
      <w:r w:rsidR="00EB1354" w:rsidRPr="00B93F03">
        <w:rPr>
          <w:rFonts w:ascii="Times New Roman" w:hAnsi="Times New Roman" w:cs="Times New Roman"/>
          <w:sz w:val="24"/>
          <w:szCs w:val="24"/>
          <w:rPrChange w:id="185" w:author="Samantha Parks" w:date="2018-04-09T16:10:00Z">
            <w:rPr/>
          </w:rPrChange>
        </w:rPr>
        <w:t xml:space="preserve"> polio.</w:t>
      </w:r>
      <w:r w:rsidR="00477EEA" w:rsidRPr="00B93F03">
        <w:rPr>
          <w:rFonts w:ascii="Times New Roman" w:hAnsi="Times New Roman" w:cs="Times New Roman"/>
          <w:sz w:val="24"/>
          <w:szCs w:val="24"/>
          <w:rPrChange w:id="186" w:author="Samantha Parks" w:date="2018-04-09T16:10:00Z">
            <w:rPr/>
          </w:rPrChange>
        </w:rPr>
        <w:t xml:space="preserve"> We were there, and I’ll speak for myself. It was one of the most rewarding challenges I had. We were like eighteen years old and </w:t>
      </w:r>
      <w:r>
        <w:rPr>
          <w:rFonts w:ascii="Times New Roman" w:hAnsi="Times New Roman" w:cs="Times New Roman"/>
          <w:sz w:val="24"/>
          <w:szCs w:val="24"/>
        </w:rPr>
        <w:t>took care of ki</w:t>
      </w:r>
      <w:r w:rsidR="00477EEA" w:rsidRPr="00B93F03">
        <w:rPr>
          <w:rFonts w:ascii="Times New Roman" w:hAnsi="Times New Roman" w:cs="Times New Roman"/>
          <w:sz w:val="24"/>
          <w:szCs w:val="24"/>
          <w:rPrChange w:id="187" w:author="Samantha Parks" w:date="2018-04-09T16:10:00Z">
            <w:rPr/>
          </w:rPrChange>
        </w:rPr>
        <w:t xml:space="preserve">ds </w:t>
      </w:r>
      <w:r w:rsidR="005B6DCF">
        <w:rPr>
          <w:rFonts w:ascii="Times New Roman" w:hAnsi="Times New Roman" w:cs="Times New Roman"/>
          <w:sz w:val="24"/>
          <w:szCs w:val="24"/>
        </w:rPr>
        <w:t xml:space="preserve">[who] </w:t>
      </w:r>
      <w:r w:rsidR="00477EEA" w:rsidRPr="00B93F03">
        <w:rPr>
          <w:rFonts w:ascii="Times New Roman" w:hAnsi="Times New Roman" w:cs="Times New Roman"/>
          <w:sz w:val="24"/>
          <w:szCs w:val="24"/>
          <w:rPrChange w:id="188" w:author="Samantha Parks" w:date="2018-04-09T16:10:00Z">
            <w:rPr/>
          </w:rPrChange>
        </w:rPr>
        <w:t>were being admitted and put into iron lungs</w:t>
      </w:r>
      <w:r>
        <w:rPr>
          <w:rFonts w:ascii="Times New Roman" w:hAnsi="Times New Roman" w:cs="Times New Roman"/>
          <w:sz w:val="24"/>
          <w:szCs w:val="24"/>
        </w:rPr>
        <w:t>.</w:t>
      </w:r>
      <w:r w:rsidR="00477EEA" w:rsidRPr="00B93F03">
        <w:rPr>
          <w:rFonts w:ascii="Times New Roman" w:hAnsi="Times New Roman" w:cs="Times New Roman"/>
          <w:sz w:val="24"/>
          <w:szCs w:val="24"/>
          <w:rPrChange w:id="189" w:author="Samantha Parks" w:date="2018-04-09T16:10:00Z">
            <w:rPr/>
          </w:rPrChange>
        </w:rPr>
        <w:t xml:space="preserve"> </w:t>
      </w:r>
      <w:r>
        <w:rPr>
          <w:rFonts w:ascii="Times New Roman" w:hAnsi="Times New Roman" w:cs="Times New Roman"/>
          <w:sz w:val="24"/>
          <w:szCs w:val="24"/>
        </w:rPr>
        <w:t>W</w:t>
      </w:r>
      <w:r w:rsidR="00477EEA" w:rsidRPr="00B93F03">
        <w:rPr>
          <w:rFonts w:ascii="Times New Roman" w:hAnsi="Times New Roman" w:cs="Times New Roman"/>
          <w:sz w:val="24"/>
          <w:szCs w:val="24"/>
          <w:rPrChange w:id="190" w:author="Samantha Parks" w:date="2018-04-09T16:10:00Z">
            <w:rPr/>
          </w:rPrChange>
        </w:rPr>
        <w:t>e were taking care of these young kids</w:t>
      </w:r>
      <w:r w:rsidR="005B6DCF">
        <w:rPr>
          <w:rFonts w:ascii="Times New Roman" w:hAnsi="Times New Roman" w:cs="Times New Roman"/>
          <w:sz w:val="24"/>
          <w:szCs w:val="24"/>
        </w:rPr>
        <w:t xml:space="preserve"> </w:t>
      </w:r>
      <w:del w:id="191" w:author="Samantha Parks" w:date="2018-04-09T15:47:00Z">
        <w:r w:rsidR="00477EEA" w:rsidRPr="00B93F03" w:rsidDel="00721DC6">
          <w:rPr>
            <w:rFonts w:ascii="Times New Roman" w:hAnsi="Times New Roman" w:cs="Times New Roman"/>
            <w:sz w:val="24"/>
            <w:szCs w:val="24"/>
            <w:rPrChange w:id="192" w:author="Samantha Parks" w:date="2018-04-09T16:10:00Z">
              <w:rPr/>
            </w:rPrChange>
          </w:rPr>
          <w:delText xml:space="preserve"> </w:delText>
        </w:r>
      </w:del>
      <w:r w:rsidR="00477EEA" w:rsidRPr="00B93F03">
        <w:rPr>
          <w:rFonts w:ascii="Times New Roman" w:hAnsi="Times New Roman" w:cs="Times New Roman"/>
          <w:sz w:val="24"/>
          <w:szCs w:val="24"/>
          <w:rPrChange w:id="193" w:author="Samantha Parks" w:date="2018-04-09T16:10:00Z">
            <w:rPr/>
          </w:rPrChange>
        </w:rPr>
        <w:t>in the iron lung</w:t>
      </w:r>
      <w:r w:rsidR="00034B45">
        <w:rPr>
          <w:rFonts w:ascii="Times New Roman" w:hAnsi="Times New Roman" w:cs="Times New Roman"/>
          <w:sz w:val="24"/>
          <w:szCs w:val="24"/>
        </w:rPr>
        <w:t xml:space="preserve"> and </w:t>
      </w:r>
      <w:r w:rsidR="00477EEA" w:rsidRPr="00B93F03">
        <w:rPr>
          <w:rFonts w:ascii="Times New Roman" w:hAnsi="Times New Roman" w:cs="Times New Roman"/>
          <w:sz w:val="24"/>
          <w:szCs w:val="24"/>
          <w:rPrChange w:id="194" w:author="Samantha Parks" w:date="2018-04-09T16:10:00Z">
            <w:rPr/>
          </w:rPrChange>
        </w:rPr>
        <w:t>caring for the</w:t>
      </w:r>
      <w:r w:rsidR="00034B45">
        <w:rPr>
          <w:rFonts w:ascii="Times New Roman" w:hAnsi="Times New Roman" w:cs="Times New Roman"/>
          <w:sz w:val="24"/>
          <w:szCs w:val="24"/>
        </w:rPr>
        <w:t>se</w:t>
      </w:r>
      <w:r w:rsidR="00477EEA" w:rsidRPr="00B93F03">
        <w:rPr>
          <w:rFonts w:ascii="Times New Roman" w:hAnsi="Times New Roman" w:cs="Times New Roman"/>
          <w:sz w:val="24"/>
          <w:szCs w:val="24"/>
          <w:rPrChange w:id="195" w:author="Samantha Parks" w:date="2018-04-09T16:10:00Z">
            <w:rPr/>
          </w:rPrChange>
        </w:rPr>
        <w:t xml:space="preserve"> polio patients</w:t>
      </w:r>
      <w:r>
        <w:rPr>
          <w:rFonts w:ascii="Times New Roman" w:hAnsi="Times New Roman" w:cs="Times New Roman"/>
          <w:sz w:val="24"/>
          <w:szCs w:val="24"/>
        </w:rPr>
        <w:t>. A</w:t>
      </w:r>
      <w:r w:rsidR="00477EEA" w:rsidRPr="00B93F03">
        <w:rPr>
          <w:rFonts w:ascii="Times New Roman" w:hAnsi="Times New Roman" w:cs="Times New Roman"/>
          <w:sz w:val="24"/>
          <w:szCs w:val="24"/>
          <w:rPrChange w:id="196" w:author="Samantha Parks" w:date="2018-04-09T16:10:00Z">
            <w:rPr/>
          </w:rPrChange>
        </w:rPr>
        <w:t xml:space="preserve">t that time the parents had to </w:t>
      </w:r>
      <w:r w:rsidR="00034B45">
        <w:rPr>
          <w:rFonts w:ascii="Times New Roman" w:hAnsi="Times New Roman" w:cs="Times New Roman"/>
          <w:sz w:val="24"/>
          <w:szCs w:val="24"/>
        </w:rPr>
        <w:t>stay</w:t>
      </w:r>
      <w:r w:rsidR="00477EEA" w:rsidRPr="00B93F03">
        <w:rPr>
          <w:rFonts w:ascii="Times New Roman" w:hAnsi="Times New Roman" w:cs="Times New Roman"/>
          <w:sz w:val="24"/>
          <w:szCs w:val="24"/>
          <w:rPrChange w:id="197" w:author="Samantha Parks" w:date="2018-04-09T16:10:00Z">
            <w:rPr/>
          </w:rPrChange>
        </w:rPr>
        <w:t xml:space="preserve"> outside the room</w:t>
      </w:r>
      <w:r w:rsidR="00034B45">
        <w:rPr>
          <w:rFonts w:ascii="Times New Roman" w:hAnsi="Times New Roman" w:cs="Times New Roman"/>
          <w:sz w:val="24"/>
          <w:szCs w:val="24"/>
        </w:rPr>
        <w:t>;</w:t>
      </w:r>
      <w:r w:rsidR="00477EEA" w:rsidRPr="00B93F03">
        <w:rPr>
          <w:rFonts w:ascii="Times New Roman" w:hAnsi="Times New Roman" w:cs="Times New Roman"/>
          <w:sz w:val="24"/>
          <w:szCs w:val="24"/>
          <w:rPrChange w:id="198" w:author="Samantha Parks" w:date="2018-04-09T16:10:00Z">
            <w:rPr/>
          </w:rPrChange>
        </w:rPr>
        <w:t xml:space="preserve"> they couldn’</w:t>
      </w:r>
      <w:r w:rsidR="00540416" w:rsidRPr="00B93F03">
        <w:rPr>
          <w:rFonts w:ascii="Times New Roman" w:hAnsi="Times New Roman" w:cs="Times New Roman"/>
          <w:sz w:val="24"/>
          <w:szCs w:val="24"/>
          <w:rPrChange w:id="199" w:author="Samantha Parks" w:date="2018-04-09T16:10:00Z">
            <w:rPr/>
          </w:rPrChange>
        </w:rPr>
        <w:t>t come in</w:t>
      </w:r>
      <w:r w:rsidR="00477EEA" w:rsidRPr="00B93F03">
        <w:rPr>
          <w:rFonts w:ascii="Times New Roman" w:hAnsi="Times New Roman" w:cs="Times New Roman"/>
          <w:sz w:val="24"/>
          <w:szCs w:val="24"/>
          <w:rPrChange w:id="200" w:author="Samantha Parks" w:date="2018-04-09T16:10:00Z">
            <w:rPr/>
          </w:rPrChange>
        </w:rPr>
        <w:t xml:space="preserve"> the room to touch them and it was</w:t>
      </w:r>
      <w:r w:rsidR="00540416" w:rsidRPr="00B93F03">
        <w:rPr>
          <w:rFonts w:ascii="Times New Roman" w:hAnsi="Times New Roman" w:cs="Times New Roman"/>
          <w:sz w:val="24"/>
          <w:szCs w:val="24"/>
          <w:rPrChange w:id="201" w:author="Samantha Parks" w:date="2018-04-09T16:10:00Z">
            <w:rPr/>
          </w:rPrChange>
        </w:rPr>
        <w:t xml:space="preserve"> a very…well I loved the experience. I really enjoyed it</w:t>
      </w:r>
      <w:r w:rsidR="00331CFF">
        <w:rPr>
          <w:rFonts w:ascii="Times New Roman" w:hAnsi="Times New Roman" w:cs="Times New Roman"/>
          <w:sz w:val="24"/>
          <w:szCs w:val="24"/>
        </w:rPr>
        <w:t>.</w:t>
      </w:r>
      <w:r w:rsidR="00540416" w:rsidRPr="00B93F03">
        <w:rPr>
          <w:rFonts w:ascii="Times New Roman" w:hAnsi="Times New Roman" w:cs="Times New Roman"/>
          <w:sz w:val="24"/>
          <w:szCs w:val="24"/>
          <w:rPrChange w:id="202" w:author="Samantha Parks" w:date="2018-04-09T16:10:00Z">
            <w:rPr/>
          </w:rPrChange>
        </w:rPr>
        <w:t xml:space="preserve"> </w:t>
      </w:r>
      <w:r w:rsidR="00331CFF">
        <w:rPr>
          <w:rFonts w:ascii="Times New Roman" w:hAnsi="Times New Roman" w:cs="Times New Roman"/>
          <w:sz w:val="24"/>
          <w:szCs w:val="24"/>
        </w:rPr>
        <w:t>I</w:t>
      </w:r>
      <w:r w:rsidR="00540416" w:rsidRPr="00B93F03">
        <w:rPr>
          <w:rFonts w:ascii="Times New Roman" w:hAnsi="Times New Roman" w:cs="Times New Roman"/>
          <w:sz w:val="24"/>
          <w:szCs w:val="24"/>
          <w:rPrChange w:id="203" w:author="Samantha Parks" w:date="2018-04-09T16:10:00Z">
            <w:rPr/>
          </w:rPrChange>
        </w:rPr>
        <w:t>t was a fascinating experience. We took care of them at that point, and I don’t think people now</w:t>
      </w:r>
      <w:del w:id="204" w:author="John Quinn" w:date="2018-04-08T12:44:00Z">
        <w:r w:rsidR="00540416" w:rsidRPr="00B93F03" w:rsidDel="005F188D">
          <w:rPr>
            <w:rFonts w:ascii="Times New Roman" w:hAnsi="Times New Roman" w:cs="Times New Roman"/>
            <w:sz w:val="24"/>
            <w:szCs w:val="24"/>
            <w:rPrChange w:id="205" w:author="Samantha Parks" w:date="2018-04-09T16:10:00Z">
              <w:rPr/>
            </w:rPrChange>
          </w:rPr>
          <w:delText xml:space="preserve"> </w:delText>
        </w:r>
      </w:del>
      <w:r w:rsidR="00540416" w:rsidRPr="00B93F03">
        <w:rPr>
          <w:rFonts w:ascii="Times New Roman" w:hAnsi="Times New Roman" w:cs="Times New Roman"/>
          <w:sz w:val="24"/>
          <w:szCs w:val="24"/>
          <w:rPrChange w:id="206" w:author="Samantha Parks" w:date="2018-04-09T16:10:00Z">
            <w:rPr/>
          </w:rPrChange>
        </w:rPr>
        <w:t>a</w:t>
      </w:r>
      <w:del w:id="207" w:author="John Quinn" w:date="2018-04-08T12:44:00Z">
        <w:r w:rsidR="00540416" w:rsidRPr="00B93F03" w:rsidDel="005F188D">
          <w:rPr>
            <w:rFonts w:ascii="Times New Roman" w:hAnsi="Times New Roman" w:cs="Times New Roman"/>
            <w:sz w:val="24"/>
            <w:szCs w:val="24"/>
            <w:rPrChange w:id="208" w:author="Samantha Parks" w:date="2018-04-09T16:10:00Z">
              <w:rPr/>
            </w:rPrChange>
          </w:rPr>
          <w:delText xml:space="preserve"> </w:delText>
        </w:r>
      </w:del>
      <w:r w:rsidR="00540416" w:rsidRPr="00B93F03">
        <w:rPr>
          <w:rFonts w:ascii="Times New Roman" w:hAnsi="Times New Roman" w:cs="Times New Roman"/>
          <w:sz w:val="24"/>
          <w:szCs w:val="24"/>
          <w:rPrChange w:id="209" w:author="Samantha Parks" w:date="2018-04-09T16:10:00Z">
            <w:rPr/>
          </w:rPrChange>
        </w:rPr>
        <w:t>days even know what an iron l</w:t>
      </w:r>
      <w:r w:rsidR="00331CFF">
        <w:rPr>
          <w:rFonts w:ascii="Times New Roman" w:hAnsi="Times New Roman" w:cs="Times New Roman"/>
          <w:sz w:val="24"/>
          <w:szCs w:val="24"/>
        </w:rPr>
        <w:t>ung</w:t>
      </w:r>
      <w:r w:rsidR="00540416" w:rsidRPr="00B93F03">
        <w:rPr>
          <w:rFonts w:ascii="Times New Roman" w:hAnsi="Times New Roman" w:cs="Times New Roman"/>
          <w:sz w:val="24"/>
          <w:szCs w:val="24"/>
          <w:rPrChange w:id="210" w:author="Samantha Parks" w:date="2018-04-09T16:10:00Z">
            <w:rPr/>
          </w:rPrChange>
        </w:rPr>
        <w:t xml:space="preserve"> even looked like and how we were dealing with it. We were shown that if the power went out we had to release </w:t>
      </w:r>
      <w:r w:rsidR="00331CFF">
        <w:rPr>
          <w:rFonts w:ascii="Times New Roman" w:hAnsi="Times New Roman" w:cs="Times New Roman"/>
          <w:sz w:val="24"/>
          <w:szCs w:val="24"/>
        </w:rPr>
        <w:t>the machine</w:t>
      </w:r>
      <w:r w:rsidR="00540416" w:rsidRPr="00B93F03">
        <w:rPr>
          <w:rFonts w:ascii="Times New Roman" w:hAnsi="Times New Roman" w:cs="Times New Roman"/>
          <w:sz w:val="24"/>
          <w:szCs w:val="24"/>
          <w:rPrChange w:id="211" w:author="Samantha Parks" w:date="2018-04-09T16:10:00Z">
            <w:rPr/>
          </w:rPrChange>
        </w:rPr>
        <w:t xml:space="preserve"> and pump it manually. Anyway, we took care of them. No</w:t>
      </w:r>
      <w:r w:rsidR="005B6DCF">
        <w:rPr>
          <w:rFonts w:ascii="Times New Roman" w:hAnsi="Times New Roman" w:cs="Times New Roman"/>
          <w:sz w:val="24"/>
          <w:szCs w:val="24"/>
        </w:rPr>
        <w:t xml:space="preserve">w it was at that time I think that </w:t>
      </w:r>
      <w:r w:rsidR="00540416" w:rsidRPr="00B93F03">
        <w:rPr>
          <w:rFonts w:ascii="Times New Roman" w:hAnsi="Times New Roman" w:cs="Times New Roman"/>
          <w:sz w:val="24"/>
          <w:szCs w:val="24"/>
          <w:rPrChange w:id="212" w:author="Samantha Parks" w:date="2018-04-09T16:10:00Z">
            <w:rPr/>
          </w:rPrChange>
        </w:rPr>
        <w:t xml:space="preserve">we had the first polio vaccine, so that cut down some of that but when I finished there I think I went to psychiatric nursing. I went down to the Institute of the Living in Hartford, Connecticut </w:t>
      </w:r>
      <w:r w:rsidR="005B6DCF">
        <w:rPr>
          <w:rFonts w:ascii="Times New Roman" w:hAnsi="Times New Roman" w:cs="Times New Roman"/>
          <w:sz w:val="24"/>
          <w:szCs w:val="24"/>
        </w:rPr>
        <w:t xml:space="preserve">for </w:t>
      </w:r>
      <w:r w:rsidR="00540416" w:rsidRPr="00B93F03">
        <w:rPr>
          <w:rFonts w:ascii="Times New Roman" w:hAnsi="Times New Roman" w:cs="Times New Roman"/>
          <w:sz w:val="24"/>
          <w:szCs w:val="24"/>
          <w:rPrChange w:id="213" w:author="Samantha Parks" w:date="2018-04-09T16:10:00Z">
            <w:rPr/>
          </w:rPrChange>
        </w:rPr>
        <w:t>three months of psychiatric nursing</w:t>
      </w:r>
      <w:r w:rsidR="00331CFF">
        <w:rPr>
          <w:rFonts w:ascii="Times New Roman" w:hAnsi="Times New Roman" w:cs="Times New Roman"/>
          <w:sz w:val="24"/>
          <w:szCs w:val="24"/>
        </w:rPr>
        <w:t>.  That also was a very interesting experience</w:t>
      </w:r>
      <w:r w:rsidR="00034B45">
        <w:rPr>
          <w:rFonts w:ascii="Times New Roman" w:hAnsi="Times New Roman" w:cs="Times New Roman"/>
          <w:sz w:val="24"/>
          <w:szCs w:val="24"/>
        </w:rPr>
        <w:t>!</w:t>
      </w:r>
      <w:r w:rsidR="00331CFF">
        <w:rPr>
          <w:rFonts w:ascii="Times New Roman" w:hAnsi="Times New Roman" w:cs="Times New Roman"/>
          <w:sz w:val="24"/>
          <w:szCs w:val="24"/>
        </w:rPr>
        <w:t xml:space="preserve"> Upon </w:t>
      </w:r>
      <w:r w:rsidR="00331CFF">
        <w:rPr>
          <w:rFonts w:ascii="Times New Roman" w:hAnsi="Times New Roman" w:cs="Times New Roman"/>
          <w:sz w:val="24"/>
          <w:szCs w:val="24"/>
        </w:rPr>
        <w:lastRenderedPageBreak/>
        <w:t>completion, we returned to St Joseph’s Hospital</w:t>
      </w:r>
      <w:r w:rsidR="00034B45">
        <w:rPr>
          <w:rFonts w:ascii="Times New Roman" w:hAnsi="Times New Roman" w:cs="Times New Roman"/>
          <w:sz w:val="24"/>
          <w:szCs w:val="24"/>
        </w:rPr>
        <w:t>, and</w:t>
      </w:r>
      <w:r w:rsidR="00331CFF">
        <w:rPr>
          <w:rFonts w:ascii="Times New Roman" w:hAnsi="Times New Roman" w:cs="Times New Roman"/>
          <w:sz w:val="24"/>
          <w:szCs w:val="24"/>
        </w:rPr>
        <w:t xml:space="preserve"> </w:t>
      </w:r>
      <w:r w:rsidR="00034B45">
        <w:rPr>
          <w:rFonts w:ascii="Times New Roman" w:hAnsi="Times New Roman" w:cs="Times New Roman"/>
          <w:sz w:val="24"/>
          <w:szCs w:val="24"/>
        </w:rPr>
        <w:t>w</w:t>
      </w:r>
      <w:r w:rsidR="00540416" w:rsidRPr="00B93F03">
        <w:rPr>
          <w:rFonts w:ascii="Times New Roman" w:hAnsi="Times New Roman" w:cs="Times New Roman"/>
          <w:sz w:val="24"/>
          <w:szCs w:val="24"/>
          <w:rPrChange w:id="214" w:author="Samantha Parks" w:date="2018-04-09T16:10:00Z">
            <w:rPr/>
          </w:rPrChange>
        </w:rPr>
        <w:t>e rot</w:t>
      </w:r>
      <w:r w:rsidR="000B7C8D" w:rsidRPr="00B93F03">
        <w:rPr>
          <w:rFonts w:ascii="Times New Roman" w:hAnsi="Times New Roman" w:cs="Times New Roman"/>
          <w:sz w:val="24"/>
          <w:szCs w:val="24"/>
          <w:rPrChange w:id="215" w:author="Samantha Parks" w:date="2018-04-09T16:10:00Z">
            <w:rPr/>
          </w:rPrChange>
        </w:rPr>
        <w:t xml:space="preserve">ated through </w:t>
      </w:r>
      <w:r w:rsidR="00034B45">
        <w:rPr>
          <w:rFonts w:ascii="Times New Roman" w:hAnsi="Times New Roman" w:cs="Times New Roman"/>
          <w:sz w:val="24"/>
          <w:szCs w:val="24"/>
        </w:rPr>
        <w:t>Obstetrical Nursing (3 months). We worked in Labor and Delivery, Post</w:t>
      </w:r>
      <w:r w:rsidR="003F7753">
        <w:rPr>
          <w:rFonts w:ascii="Times New Roman" w:hAnsi="Times New Roman" w:cs="Times New Roman"/>
          <w:sz w:val="24"/>
          <w:szCs w:val="24"/>
        </w:rPr>
        <w:t>-</w:t>
      </w:r>
      <w:r w:rsidR="001C7742">
        <w:rPr>
          <w:rFonts w:ascii="Times New Roman" w:hAnsi="Times New Roman" w:cs="Times New Roman"/>
          <w:sz w:val="24"/>
          <w:szCs w:val="24"/>
        </w:rPr>
        <w:t xml:space="preserve"> </w:t>
      </w:r>
      <w:r w:rsidR="00034B45">
        <w:rPr>
          <w:rFonts w:ascii="Times New Roman" w:hAnsi="Times New Roman" w:cs="Times New Roman"/>
          <w:sz w:val="24"/>
          <w:szCs w:val="24"/>
        </w:rPr>
        <w:t xml:space="preserve">Partum </w:t>
      </w:r>
      <w:r w:rsidR="001C7742">
        <w:rPr>
          <w:rFonts w:ascii="Times New Roman" w:hAnsi="Times New Roman" w:cs="Times New Roman"/>
          <w:sz w:val="24"/>
          <w:szCs w:val="24"/>
        </w:rPr>
        <w:t>a</w:t>
      </w:r>
      <w:r w:rsidR="00034B45">
        <w:rPr>
          <w:rFonts w:ascii="Times New Roman" w:hAnsi="Times New Roman" w:cs="Times New Roman"/>
          <w:sz w:val="24"/>
          <w:szCs w:val="24"/>
        </w:rPr>
        <w:t xml:space="preserve">nd the </w:t>
      </w:r>
      <w:r w:rsidR="001C7742">
        <w:rPr>
          <w:rFonts w:ascii="Times New Roman" w:hAnsi="Times New Roman" w:cs="Times New Roman"/>
          <w:sz w:val="24"/>
          <w:szCs w:val="24"/>
        </w:rPr>
        <w:t xml:space="preserve">Newborn </w:t>
      </w:r>
      <w:r w:rsidR="00034B45">
        <w:rPr>
          <w:rFonts w:ascii="Times New Roman" w:hAnsi="Times New Roman" w:cs="Times New Roman"/>
          <w:sz w:val="24"/>
          <w:szCs w:val="24"/>
        </w:rPr>
        <w:t>Nursing</w:t>
      </w:r>
      <w:r w:rsidR="001C7742">
        <w:rPr>
          <w:rFonts w:ascii="Times New Roman" w:hAnsi="Times New Roman" w:cs="Times New Roman"/>
          <w:sz w:val="24"/>
          <w:szCs w:val="24"/>
        </w:rPr>
        <w:t>.  This also proved to be an exciting experience.  I then was assigned to Pediatrics (3Months) and enjoyed working with children and their parents. Additional experiences included the Emergency Department and Medical Clinics. We also spent some time in the Physical therapy department and the dietary department</w:t>
      </w:r>
      <w:r w:rsidR="007D4FFA">
        <w:rPr>
          <w:rFonts w:ascii="Times New Roman" w:hAnsi="Times New Roman" w:cs="Times New Roman"/>
          <w:sz w:val="24"/>
          <w:szCs w:val="24"/>
        </w:rPr>
        <w:t>. In</w:t>
      </w:r>
      <w:r w:rsidR="001C7742">
        <w:rPr>
          <w:rFonts w:ascii="Times New Roman" w:hAnsi="Times New Roman" w:cs="Times New Roman"/>
          <w:sz w:val="24"/>
          <w:szCs w:val="24"/>
        </w:rPr>
        <w:t xml:space="preserve"> those days, Nursing was responsible for most of the activities in these departments</w:t>
      </w:r>
      <w:r w:rsidR="007D4FFA">
        <w:rPr>
          <w:rFonts w:ascii="Times New Roman" w:hAnsi="Times New Roman" w:cs="Times New Roman"/>
          <w:sz w:val="24"/>
          <w:szCs w:val="24"/>
        </w:rPr>
        <w:t>.</w:t>
      </w:r>
      <w:r w:rsidR="000B7C8D" w:rsidRPr="00B93F03">
        <w:rPr>
          <w:rFonts w:ascii="Times New Roman" w:hAnsi="Times New Roman" w:cs="Times New Roman"/>
          <w:sz w:val="24"/>
          <w:szCs w:val="24"/>
          <w:rPrChange w:id="216" w:author="Samantha Parks" w:date="2018-04-09T16:10:00Z">
            <w:rPr/>
          </w:rPrChange>
        </w:rPr>
        <w:t xml:space="preserve"> Did I forget any areas? We didn’t have intensive care units then, (pause) but anyway when we got back after doing some of the specialties we were then working like the St. Joseph’s students</w:t>
      </w:r>
      <w:r w:rsidR="00331CFF">
        <w:rPr>
          <w:rFonts w:ascii="Times New Roman" w:hAnsi="Times New Roman" w:cs="Times New Roman"/>
          <w:sz w:val="24"/>
          <w:szCs w:val="24"/>
        </w:rPr>
        <w:t>,</w:t>
      </w:r>
      <w:r w:rsidR="000B7C8D" w:rsidRPr="00B93F03">
        <w:rPr>
          <w:rFonts w:ascii="Times New Roman" w:hAnsi="Times New Roman" w:cs="Times New Roman"/>
          <w:sz w:val="24"/>
          <w:szCs w:val="24"/>
          <w:rPrChange w:id="217" w:author="Samantha Parks" w:date="2018-04-09T16:10:00Z">
            <w:rPr/>
          </w:rPrChange>
        </w:rPr>
        <w:t xml:space="preserve"> we worked six days a week. On </w:t>
      </w:r>
      <w:r w:rsidR="00331CFF">
        <w:rPr>
          <w:rFonts w:ascii="Times New Roman" w:hAnsi="Times New Roman" w:cs="Times New Roman"/>
          <w:sz w:val="24"/>
          <w:szCs w:val="24"/>
        </w:rPr>
        <w:t xml:space="preserve">the </w:t>
      </w:r>
      <w:r w:rsidR="000B7C8D" w:rsidRPr="00B93F03">
        <w:rPr>
          <w:rFonts w:ascii="Times New Roman" w:hAnsi="Times New Roman" w:cs="Times New Roman"/>
          <w:sz w:val="24"/>
          <w:szCs w:val="24"/>
          <w:rPrChange w:id="218" w:author="Samantha Parks" w:date="2018-04-09T16:10:00Z">
            <w:rPr/>
          </w:rPrChange>
        </w:rPr>
        <w:t>day before our day off we got off at two o’clock instead of having to work seven to three. So anyway we were up at six o’clock</w:t>
      </w:r>
      <w:r w:rsidR="00AD1D4C">
        <w:rPr>
          <w:rFonts w:ascii="Times New Roman" w:hAnsi="Times New Roman" w:cs="Times New Roman"/>
          <w:sz w:val="24"/>
          <w:szCs w:val="24"/>
        </w:rPr>
        <w:t xml:space="preserve"> when the alarms went off</w:t>
      </w:r>
      <w:r w:rsidR="000B7C8D" w:rsidRPr="00B93F03">
        <w:rPr>
          <w:rFonts w:ascii="Times New Roman" w:hAnsi="Times New Roman" w:cs="Times New Roman"/>
          <w:sz w:val="24"/>
          <w:szCs w:val="24"/>
          <w:rPrChange w:id="219" w:author="Samantha Parks" w:date="2018-04-09T16:10:00Z">
            <w:rPr/>
          </w:rPrChange>
        </w:rPr>
        <w:t xml:space="preserve"> in the dormitory, </w:t>
      </w:r>
      <w:r w:rsidR="00DE61F7">
        <w:rPr>
          <w:rFonts w:ascii="Times New Roman" w:hAnsi="Times New Roman" w:cs="Times New Roman"/>
          <w:sz w:val="24"/>
          <w:szCs w:val="24"/>
        </w:rPr>
        <w:t>Mass was at 6</w:t>
      </w:r>
      <w:r w:rsidR="005B6DCF">
        <w:rPr>
          <w:rFonts w:ascii="Times New Roman" w:hAnsi="Times New Roman" w:cs="Times New Roman"/>
          <w:sz w:val="24"/>
          <w:szCs w:val="24"/>
        </w:rPr>
        <w:t>:00a</w:t>
      </w:r>
      <w:r w:rsidR="00AD1D4C">
        <w:rPr>
          <w:rFonts w:ascii="Times New Roman" w:hAnsi="Times New Roman" w:cs="Times New Roman"/>
          <w:sz w:val="24"/>
          <w:szCs w:val="24"/>
        </w:rPr>
        <w:t>m but if we di</w:t>
      </w:r>
      <w:r w:rsidR="00DE61F7">
        <w:rPr>
          <w:rFonts w:ascii="Times New Roman" w:hAnsi="Times New Roman" w:cs="Times New Roman"/>
          <w:sz w:val="24"/>
          <w:szCs w:val="24"/>
        </w:rPr>
        <w:t>d</w:t>
      </w:r>
      <w:r w:rsidR="00AD1D4C">
        <w:rPr>
          <w:rFonts w:ascii="Times New Roman" w:hAnsi="Times New Roman" w:cs="Times New Roman"/>
          <w:sz w:val="24"/>
          <w:szCs w:val="24"/>
        </w:rPr>
        <w:t>n</w:t>
      </w:r>
      <w:r w:rsidR="00DE61F7">
        <w:rPr>
          <w:rFonts w:ascii="Times New Roman" w:hAnsi="Times New Roman" w:cs="Times New Roman"/>
          <w:sz w:val="24"/>
          <w:szCs w:val="24"/>
        </w:rPr>
        <w:t>’</w:t>
      </w:r>
      <w:r w:rsidR="00AD1D4C">
        <w:rPr>
          <w:rFonts w:ascii="Times New Roman" w:hAnsi="Times New Roman" w:cs="Times New Roman"/>
          <w:sz w:val="24"/>
          <w:szCs w:val="24"/>
        </w:rPr>
        <w:t>t mak</w:t>
      </w:r>
      <w:r w:rsidR="00DE61F7">
        <w:rPr>
          <w:rFonts w:ascii="Times New Roman" w:hAnsi="Times New Roman" w:cs="Times New Roman"/>
          <w:sz w:val="24"/>
          <w:szCs w:val="24"/>
        </w:rPr>
        <w:t xml:space="preserve">e Mass we had to be present for </w:t>
      </w:r>
      <w:r w:rsidR="000B7C8D" w:rsidRPr="00B93F03">
        <w:rPr>
          <w:rFonts w:ascii="Times New Roman" w:hAnsi="Times New Roman" w:cs="Times New Roman"/>
          <w:sz w:val="24"/>
          <w:szCs w:val="24"/>
          <w:rPrChange w:id="220" w:author="Samantha Parks" w:date="2018-04-09T16:10:00Z">
            <w:rPr/>
          </w:rPrChange>
        </w:rPr>
        <w:t>prayers 6:20 and then go to breakfas</w:t>
      </w:r>
      <w:r w:rsidR="00DE61F7">
        <w:rPr>
          <w:rFonts w:ascii="Times New Roman" w:hAnsi="Times New Roman" w:cs="Times New Roman"/>
          <w:sz w:val="24"/>
          <w:szCs w:val="24"/>
        </w:rPr>
        <w:t>t at 6:30. After breakfast</w:t>
      </w:r>
      <w:r w:rsidR="000B7C8D" w:rsidRPr="00B93F03">
        <w:rPr>
          <w:rFonts w:ascii="Times New Roman" w:hAnsi="Times New Roman" w:cs="Times New Roman"/>
          <w:sz w:val="24"/>
          <w:szCs w:val="24"/>
          <w:rPrChange w:id="221" w:author="Samantha Parks" w:date="2018-04-09T16:10:00Z">
            <w:rPr/>
          </w:rPrChange>
        </w:rPr>
        <w:t xml:space="preserve"> </w:t>
      </w:r>
      <w:r w:rsidR="00DE61F7">
        <w:rPr>
          <w:rFonts w:ascii="Times New Roman" w:hAnsi="Times New Roman" w:cs="Times New Roman"/>
          <w:sz w:val="24"/>
          <w:szCs w:val="24"/>
        </w:rPr>
        <w:t>we would report to</w:t>
      </w:r>
      <w:r w:rsidR="005B6DCF">
        <w:rPr>
          <w:rFonts w:ascii="Times New Roman" w:hAnsi="Times New Roman" w:cs="Times New Roman"/>
          <w:sz w:val="24"/>
          <w:szCs w:val="24"/>
        </w:rPr>
        <w:t xml:space="preserve"> </w:t>
      </w:r>
      <w:r w:rsidR="00DE61F7">
        <w:rPr>
          <w:rFonts w:ascii="Times New Roman" w:hAnsi="Times New Roman" w:cs="Times New Roman"/>
          <w:sz w:val="24"/>
          <w:szCs w:val="24"/>
        </w:rPr>
        <w:t xml:space="preserve"> the Director of Nursing’s office</w:t>
      </w:r>
      <w:r w:rsidR="000B7C8D" w:rsidRPr="00B93F03">
        <w:rPr>
          <w:rFonts w:ascii="Times New Roman" w:hAnsi="Times New Roman" w:cs="Times New Roman"/>
          <w:sz w:val="24"/>
          <w:szCs w:val="24"/>
          <w:rPrChange w:id="222" w:author="Samantha Parks" w:date="2018-04-09T16:10:00Z">
            <w:rPr/>
          </w:rPrChange>
        </w:rPr>
        <w:t xml:space="preserve"> who inspected us to make sure our shoes were clean, our cap was clean, </w:t>
      </w:r>
      <w:r w:rsidR="007D4FFA">
        <w:rPr>
          <w:rFonts w:ascii="Times New Roman" w:hAnsi="Times New Roman" w:cs="Times New Roman"/>
          <w:sz w:val="24"/>
          <w:szCs w:val="24"/>
        </w:rPr>
        <w:t xml:space="preserve">and </w:t>
      </w:r>
      <w:r w:rsidR="00331CFF">
        <w:rPr>
          <w:rFonts w:ascii="Times New Roman" w:hAnsi="Times New Roman" w:cs="Times New Roman"/>
          <w:sz w:val="24"/>
          <w:szCs w:val="24"/>
        </w:rPr>
        <w:t xml:space="preserve">that </w:t>
      </w:r>
      <w:r w:rsidR="000B7C8D" w:rsidRPr="00B93F03">
        <w:rPr>
          <w:rFonts w:ascii="Times New Roman" w:hAnsi="Times New Roman" w:cs="Times New Roman"/>
          <w:sz w:val="24"/>
          <w:szCs w:val="24"/>
          <w:rPrChange w:id="223" w:author="Samantha Parks" w:date="2018-04-09T16:10:00Z">
            <w:rPr/>
          </w:rPrChange>
        </w:rPr>
        <w:t>we had everything we were supposed to</w:t>
      </w:r>
      <w:r w:rsidR="007D4FFA">
        <w:rPr>
          <w:rFonts w:ascii="Times New Roman" w:hAnsi="Times New Roman" w:cs="Times New Roman"/>
          <w:sz w:val="24"/>
          <w:szCs w:val="24"/>
        </w:rPr>
        <w:t xml:space="preserve"> (ex.</w:t>
      </w:r>
      <w:r w:rsidR="003F7753">
        <w:rPr>
          <w:rFonts w:ascii="Times New Roman" w:hAnsi="Times New Roman" w:cs="Times New Roman"/>
          <w:sz w:val="24"/>
          <w:szCs w:val="24"/>
        </w:rPr>
        <w:t xml:space="preserve"> </w:t>
      </w:r>
      <w:r w:rsidR="007D4FFA">
        <w:rPr>
          <w:rFonts w:ascii="Times New Roman" w:hAnsi="Times New Roman" w:cs="Times New Roman"/>
          <w:sz w:val="24"/>
          <w:szCs w:val="24"/>
        </w:rPr>
        <w:t>scissors)</w:t>
      </w:r>
      <w:r w:rsidR="000B7C8D" w:rsidRPr="00B93F03">
        <w:rPr>
          <w:rFonts w:ascii="Times New Roman" w:hAnsi="Times New Roman" w:cs="Times New Roman"/>
          <w:sz w:val="24"/>
          <w:szCs w:val="24"/>
          <w:rPrChange w:id="224" w:author="Samantha Parks" w:date="2018-04-09T16:10:00Z">
            <w:rPr/>
          </w:rPrChange>
        </w:rPr>
        <w:t>. She really surveyed us before we went on the flo</w:t>
      </w:r>
      <w:r w:rsidR="00FD2FCC" w:rsidRPr="00B93F03">
        <w:rPr>
          <w:rFonts w:ascii="Times New Roman" w:hAnsi="Times New Roman" w:cs="Times New Roman"/>
          <w:sz w:val="24"/>
          <w:szCs w:val="24"/>
          <w:rPrChange w:id="225" w:author="Samantha Parks" w:date="2018-04-09T16:10:00Z">
            <w:rPr/>
          </w:rPrChange>
        </w:rPr>
        <w:t>ors. But we did six days a week, and you know if you love nursing it was wonderful.</w:t>
      </w:r>
      <w:r w:rsidR="004A2016" w:rsidRPr="00B93F03">
        <w:rPr>
          <w:rFonts w:ascii="Times New Roman" w:hAnsi="Times New Roman" w:cs="Times New Roman"/>
          <w:sz w:val="24"/>
          <w:szCs w:val="24"/>
          <w:rPrChange w:id="226" w:author="Samantha Parks" w:date="2018-04-09T16:10:00Z">
            <w:rPr/>
          </w:rPrChange>
        </w:rPr>
        <w:t xml:space="preserve"> If you didn’t love nursing I don’t know how anyone could survive. It was just a wonderful experience. When they had the ring dance</w:t>
      </w:r>
      <w:r w:rsidR="00061EA9">
        <w:rPr>
          <w:rFonts w:ascii="Times New Roman" w:hAnsi="Times New Roman" w:cs="Times New Roman"/>
          <w:sz w:val="24"/>
          <w:szCs w:val="24"/>
        </w:rPr>
        <w:t xml:space="preserve"> at Salve, in our</w:t>
      </w:r>
      <w:r w:rsidR="007D4FFA">
        <w:rPr>
          <w:rFonts w:ascii="Times New Roman" w:hAnsi="Times New Roman" w:cs="Times New Roman"/>
          <w:sz w:val="24"/>
          <w:szCs w:val="24"/>
        </w:rPr>
        <w:t xml:space="preserve"> </w:t>
      </w:r>
      <w:r w:rsidR="004A2016" w:rsidRPr="00B93F03">
        <w:rPr>
          <w:rFonts w:ascii="Times New Roman" w:hAnsi="Times New Roman" w:cs="Times New Roman"/>
          <w:sz w:val="24"/>
          <w:szCs w:val="24"/>
          <w:rPrChange w:id="227" w:author="Samantha Parks" w:date="2018-04-09T16:10:00Z">
            <w:rPr/>
          </w:rPrChange>
        </w:rPr>
        <w:t>junior year some of the girls came bac</w:t>
      </w:r>
      <w:r w:rsidR="003F7753">
        <w:rPr>
          <w:rFonts w:ascii="Times New Roman" w:hAnsi="Times New Roman" w:cs="Times New Roman"/>
          <w:sz w:val="24"/>
          <w:szCs w:val="24"/>
        </w:rPr>
        <w:t>k</w:t>
      </w:r>
      <w:del w:id="228" w:author="John Quinn" w:date="2018-04-08T12:45:00Z">
        <w:r w:rsidR="004A2016" w:rsidRPr="00B93F03" w:rsidDel="005F188D">
          <w:rPr>
            <w:rFonts w:ascii="Times New Roman" w:hAnsi="Times New Roman" w:cs="Times New Roman"/>
            <w:sz w:val="24"/>
            <w:szCs w:val="24"/>
            <w:rPrChange w:id="229" w:author="Samantha Parks" w:date="2018-04-09T16:10:00Z">
              <w:rPr/>
            </w:rPrChange>
          </w:rPr>
          <w:delText xml:space="preserve"> </w:delText>
        </w:r>
      </w:del>
      <w:r w:rsidR="007D4FFA">
        <w:rPr>
          <w:rFonts w:ascii="Times New Roman" w:hAnsi="Times New Roman" w:cs="Times New Roman"/>
          <w:sz w:val="24"/>
          <w:szCs w:val="24"/>
        </w:rPr>
        <w:t xml:space="preserve"> for the Ring</w:t>
      </w:r>
      <w:r w:rsidR="004A2016" w:rsidRPr="00B93F03">
        <w:rPr>
          <w:rFonts w:ascii="Times New Roman" w:hAnsi="Times New Roman" w:cs="Times New Roman"/>
          <w:sz w:val="24"/>
          <w:szCs w:val="24"/>
          <w:rPrChange w:id="230" w:author="Samantha Parks" w:date="2018-04-09T16:10:00Z">
            <w:rPr/>
          </w:rPrChange>
        </w:rPr>
        <w:t xml:space="preserve"> ceremony</w:t>
      </w:r>
      <w:r w:rsidR="007D4FFA">
        <w:rPr>
          <w:rFonts w:ascii="Times New Roman" w:hAnsi="Times New Roman" w:cs="Times New Roman"/>
          <w:sz w:val="24"/>
          <w:szCs w:val="24"/>
        </w:rPr>
        <w:t>. I did not purchase a Salve Ring.  Jewelry was not allowed while on duty and we were spending most of our time in a clinical area.</w:t>
      </w:r>
    </w:p>
    <w:p w:rsidR="00CB68CE" w:rsidRDefault="007D4FFA" w:rsidP="00CB68CE">
      <w:pPr>
        <w:spacing w:line="480" w:lineRule="auto"/>
        <w:rPr>
          <w:rFonts w:ascii="Times New Roman" w:hAnsi="Times New Roman" w:cs="Times New Roman"/>
          <w:sz w:val="24"/>
          <w:szCs w:val="24"/>
        </w:rPr>
      </w:pPr>
      <w:r>
        <w:rPr>
          <w:rFonts w:ascii="Times New Roman" w:hAnsi="Times New Roman" w:cs="Times New Roman"/>
          <w:sz w:val="24"/>
          <w:szCs w:val="24"/>
        </w:rPr>
        <w:t>After completing most of the clinical experiences, we returned to Salve for the las</w:t>
      </w:r>
      <w:r w:rsidR="00CB68CE">
        <w:rPr>
          <w:rFonts w:ascii="Times New Roman" w:hAnsi="Times New Roman" w:cs="Times New Roman"/>
          <w:sz w:val="24"/>
          <w:szCs w:val="24"/>
        </w:rPr>
        <w:t>t</w:t>
      </w:r>
      <w:r>
        <w:rPr>
          <w:rFonts w:ascii="Times New Roman" w:hAnsi="Times New Roman" w:cs="Times New Roman"/>
          <w:sz w:val="24"/>
          <w:szCs w:val="24"/>
        </w:rPr>
        <w:t xml:space="preserve"> semester of our senior year.</w:t>
      </w:r>
      <w:r w:rsidR="00CB68CE">
        <w:rPr>
          <w:rFonts w:ascii="Times New Roman" w:hAnsi="Times New Roman" w:cs="Times New Roman"/>
          <w:sz w:val="24"/>
          <w:szCs w:val="24"/>
        </w:rPr>
        <w:t xml:space="preserve"> Back in the classroom we worked very hard to compete the required course and begin to study for the State Board Exams.  </w:t>
      </w:r>
      <w:ins w:id="231" w:author="John Quinn" w:date="2018-04-08T12:48:00Z">
        <w:del w:id="232" w:author="Samantha Parks" w:date="2018-04-09T15:51:00Z">
          <w:r w:rsidR="005F188D" w:rsidRPr="00B93F03" w:rsidDel="00721DC6">
            <w:rPr>
              <w:rStyle w:val="FootnoteReference"/>
              <w:rFonts w:ascii="Times New Roman" w:hAnsi="Times New Roman" w:cs="Times New Roman"/>
              <w:sz w:val="24"/>
              <w:szCs w:val="24"/>
              <w:rPrChange w:id="233" w:author="Samantha Parks" w:date="2018-04-09T16:10:00Z">
                <w:rPr>
                  <w:rStyle w:val="FootnoteReference"/>
                </w:rPr>
              </w:rPrChange>
            </w:rPr>
            <w:footnoteReference w:id="2"/>
          </w:r>
        </w:del>
      </w:ins>
      <w:r w:rsidR="00C52466" w:rsidRPr="00B93F03">
        <w:rPr>
          <w:rFonts w:ascii="Times New Roman" w:hAnsi="Times New Roman" w:cs="Times New Roman"/>
          <w:sz w:val="24"/>
          <w:szCs w:val="24"/>
          <w:rPrChange w:id="239" w:author="Samantha Parks" w:date="2018-04-09T16:10:00Z">
            <w:rPr/>
          </w:rPrChange>
        </w:rPr>
        <w:t xml:space="preserve">We went through the process </w:t>
      </w:r>
      <w:r w:rsidR="00CD25BD">
        <w:rPr>
          <w:rFonts w:ascii="Times New Roman" w:hAnsi="Times New Roman" w:cs="Times New Roman"/>
          <w:sz w:val="24"/>
          <w:szCs w:val="24"/>
        </w:rPr>
        <w:t xml:space="preserve">of graduation </w:t>
      </w:r>
      <w:r w:rsidR="00C52466" w:rsidRPr="00B93F03">
        <w:rPr>
          <w:rFonts w:ascii="Times New Roman" w:hAnsi="Times New Roman" w:cs="Times New Roman"/>
          <w:sz w:val="24"/>
          <w:szCs w:val="24"/>
          <w:rPrChange w:id="240" w:author="Samantha Parks" w:date="2018-04-09T16:10:00Z">
            <w:rPr/>
          </w:rPrChange>
        </w:rPr>
        <w:t>and then two weeks later we had to go ba</w:t>
      </w:r>
      <w:r w:rsidR="00D02E41" w:rsidRPr="00B93F03">
        <w:rPr>
          <w:rFonts w:ascii="Times New Roman" w:hAnsi="Times New Roman" w:cs="Times New Roman"/>
          <w:sz w:val="24"/>
          <w:szCs w:val="24"/>
          <w:rPrChange w:id="241" w:author="Samantha Parks" w:date="2018-04-09T16:10:00Z">
            <w:rPr/>
          </w:rPrChange>
        </w:rPr>
        <w:t xml:space="preserve">ck to the hospital and finish up the last three months until </w:t>
      </w:r>
      <w:r w:rsidR="00D02E41" w:rsidRPr="00B93F03">
        <w:rPr>
          <w:rFonts w:ascii="Times New Roman" w:hAnsi="Times New Roman" w:cs="Times New Roman"/>
          <w:sz w:val="24"/>
          <w:szCs w:val="24"/>
          <w:rPrChange w:id="242" w:author="Samantha Parks" w:date="2018-04-09T16:10:00Z">
            <w:rPr/>
          </w:rPrChange>
        </w:rPr>
        <w:lastRenderedPageBreak/>
        <w:t xml:space="preserve">September when we completed our hours. And then </w:t>
      </w:r>
      <w:r w:rsidR="00CB68CE">
        <w:rPr>
          <w:rFonts w:ascii="Times New Roman" w:hAnsi="Times New Roman" w:cs="Times New Roman"/>
          <w:sz w:val="24"/>
          <w:szCs w:val="24"/>
        </w:rPr>
        <w:t xml:space="preserve">at </w:t>
      </w:r>
      <w:r w:rsidR="00D02E41" w:rsidRPr="00B93F03">
        <w:rPr>
          <w:rFonts w:ascii="Times New Roman" w:hAnsi="Times New Roman" w:cs="Times New Roman"/>
          <w:sz w:val="24"/>
          <w:szCs w:val="24"/>
          <w:rPrChange w:id="243" w:author="Samantha Parks" w:date="2018-04-09T16:10:00Z">
            <w:rPr/>
          </w:rPrChange>
        </w:rPr>
        <w:t xml:space="preserve">convocation </w:t>
      </w:r>
      <w:r w:rsidR="003F7753">
        <w:rPr>
          <w:rFonts w:ascii="Times New Roman" w:hAnsi="Times New Roman" w:cs="Times New Roman"/>
          <w:sz w:val="24"/>
          <w:szCs w:val="24"/>
        </w:rPr>
        <w:t xml:space="preserve">(September) </w:t>
      </w:r>
      <w:r w:rsidR="00D02E41" w:rsidRPr="00B93F03">
        <w:rPr>
          <w:rFonts w:ascii="Times New Roman" w:hAnsi="Times New Roman" w:cs="Times New Roman"/>
          <w:sz w:val="24"/>
          <w:szCs w:val="24"/>
          <w:rPrChange w:id="244" w:author="Samantha Parks" w:date="2018-04-09T16:10:00Z">
            <w:rPr/>
          </w:rPrChange>
        </w:rPr>
        <w:t>that year we got our nursing pins</w:t>
      </w:r>
      <w:r w:rsidR="00CB68CE">
        <w:rPr>
          <w:rFonts w:ascii="Times New Roman" w:hAnsi="Times New Roman" w:cs="Times New Roman"/>
          <w:sz w:val="24"/>
          <w:szCs w:val="24"/>
        </w:rPr>
        <w:t>. W</w:t>
      </w:r>
      <w:r w:rsidR="00D02E41" w:rsidRPr="00B93F03">
        <w:rPr>
          <w:rFonts w:ascii="Times New Roman" w:hAnsi="Times New Roman" w:cs="Times New Roman"/>
          <w:sz w:val="24"/>
          <w:szCs w:val="24"/>
          <w:rPrChange w:id="245" w:author="Samantha Parks" w:date="2018-04-09T16:10:00Z">
            <w:rPr/>
          </w:rPrChange>
        </w:rPr>
        <w:t xml:space="preserve">e were </w:t>
      </w:r>
      <w:r w:rsidR="003F7753">
        <w:rPr>
          <w:rFonts w:ascii="Times New Roman" w:hAnsi="Times New Roman" w:cs="Times New Roman"/>
          <w:sz w:val="24"/>
          <w:szCs w:val="24"/>
        </w:rPr>
        <w:t xml:space="preserve">now </w:t>
      </w:r>
      <w:r w:rsidR="00D02E41" w:rsidRPr="00B93F03">
        <w:rPr>
          <w:rFonts w:ascii="Times New Roman" w:hAnsi="Times New Roman" w:cs="Times New Roman"/>
          <w:sz w:val="24"/>
          <w:szCs w:val="24"/>
          <w:rPrChange w:id="246" w:author="Samantha Parks" w:date="2018-04-09T16:10:00Z">
            <w:rPr/>
          </w:rPrChange>
        </w:rPr>
        <w:t>technically finished</w:t>
      </w:r>
      <w:r w:rsidR="003F7753">
        <w:rPr>
          <w:rFonts w:ascii="Times New Roman" w:hAnsi="Times New Roman" w:cs="Times New Roman"/>
          <w:sz w:val="24"/>
          <w:szCs w:val="24"/>
        </w:rPr>
        <w:t>.</w:t>
      </w:r>
      <w:r w:rsidR="00D02E41" w:rsidRPr="00B93F03">
        <w:rPr>
          <w:rFonts w:ascii="Times New Roman" w:hAnsi="Times New Roman" w:cs="Times New Roman"/>
          <w:sz w:val="24"/>
          <w:szCs w:val="24"/>
          <w:rPrChange w:id="247" w:author="Samantha Parks" w:date="2018-04-09T16:10:00Z">
            <w:rPr/>
          </w:rPrChange>
        </w:rPr>
        <w:t xml:space="preserve"> So that’s my nursing here, and I loved every minute of it.</w:t>
      </w:r>
      <w:r w:rsidR="00CB68CE">
        <w:rPr>
          <w:rFonts w:ascii="Times New Roman" w:hAnsi="Times New Roman" w:cs="Times New Roman"/>
          <w:sz w:val="24"/>
          <w:szCs w:val="24"/>
        </w:rPr>
        <w:t xml:space="preserve"> I took the State Board Licensing Exam in September and became an R.N.  All of my classmates passed the exam at this time so the 100% pass rate spoke to the quality of Salve’s Nursing Program.   </w:t>
      </w:r>
      <w:r w:rsidR="00D02E41" w:rsidRPr="00B93F03">
        <w:rPr>
          <w:rFonts w:ascii="Times New Roman" w:hAnsi="Times New Roman" w:cs="Times New Roman"/>
          <w:sz w:val="24"/>
          <w:szCs w:val="24"/>
          <w:rPrChange w:id="248" w:author="Samantha Parks" w:date="2018-04-09T16:10:00Z">
            <w:rPr/>
          </w:rPrChange>
        </w:rPr>
        <w:t xml:space="preserve"> </w:t>
      </w:r>
    </w:p>
    <w:p w:rsidR="00015DEE" w:rsidRPr="00B93F03" w:rsidRDefault="00015DEE">
      <w:pPr>
        <w:spacing w:line="480" w:lineRule="auto"/>
        <w:rPr>
          <w:rFonts w:ascii="Times New Roman" w:hAnsi="Times New Roman" w:cs="Times New Roman"/>
          <w:sz w:val="24"/>
          <w:szCs w:val="24"/>
          <w:rPrChange w:id="249" w:author="Samantha Parks" w:date="2018-04-09T16:10:00Z">
            <w:rPr/>
          </w:rPrChange>
        </w:rPr>
        <w:pPrChange w:id="250" w:author="Samantha Parks" w:date="2018-04-09T16:10:00Z">
          <w:pPr/>
        </w:pPrChange>
      </w:pPr>
      <w:r w:rsidRPr="00ED4432">
        <w:rPr>
          <w:rFonts w:ascii="Times New Roman" w:hAnsi="Times New Roman" w:cs="Times New Roman"/>
          <w:sz w:val="24"/>
          <w:szCs w:val="24"/>
          <w:u w:val="single"/>
          <w:rPrChange w:id="251" w:author="Samantha Parks" w:date="2018-04-09T16:13:00Z">
            <w:rPr/>
          </w:rPrChange>
        </w:rPr>
        <w:t>Samantha:</w:t>
      </w:r>
      <w:r w:rsidRPr="00B93F03">
        <w:rPr>
          <w:rFonts w:ascii="Times New Roman" w:hAnsi="Times New Roman" w:cs="Times New Roman"/>
          <w:sz w:val="24"/>
          <w:szCs w:val="24"/>
          <w:rPrChange w:id="252" w:author="Samantha Parks" w:date="2018-04-09T16:10:00Z">
            <w:rPr/>
          </w:rPrChange>
        </w:rPr>
        <w:t xml:space="preserve"> I think that speaks a lot for the Sisters of Mercy in general and even this school.</w:t>
      </w:r>
    </w:p>
    <w:p w:rsidR="00015DEE" w:rsidRPr="00B93F03" w:rsidRDefault="00015DEE">
      <w:pPr>
        <w:spacing w:line="480" w:lineRule="auto"/>
        <w:rPr>
          <w:rFonts w:ascii="Times New Roman" w:hAnsi="Times New Roman" w:cs="Times New Roman"/>
          <w:sz w:val="24"/>
          <w:szCs w:val="24"/>
          <w:rPrChange w:id="253" w:author="Samantha Parks" w:date="2018-04-09T16:10:00Z">
            <w:rPr/>
          </w:rPrChange>
        </w:rPr>
        <w:pPrChange w:id="254" w:author="Samantha Parks" w:date="2018-04-09T16:10:00Z">
          <w:pPr/>
        </w:pPrChange>
      </w:pPr>
      <w:r w:rsidRPr="00ED4432">
        <w:rPr>
          <w:rFonts w:ascii="Times New Roman" w:hAnsi="Times New Roman" w:cs="Times New Roman"/>
          <w:sz w:val="24"/>
          <w:szCs w:val="24"/>
          <w:u w:val="single"/>
          <w:rPrChange w:id="255" w:author="Samantha Parks" w:date="2018-04-09T16:13:00Z">
            <w:rPr/>
          </w:rPrChange>
        </w:rPr>
        <w:t>Dr. Chapdelaine:</w:t>
      </w:r>
      <w:r w:rsidRPr="00B93F03">
        <w:rPr>
          <w:rFonts w:ascii="Times New Roman" w:hAnsi="Times New Roman" w:cs="Times New Roman"/>
          <w:sz w:val="24"/>
          <w:szCs w:val="24"/>
          <w:rPrChange w:id="256" w:author="Samantha Parks" w:date="2018-04-09T16:10:00Z">
            <w:rPr/>
          </w:rPrChange>
        </w:rPr>
        <w:t xml:space="preserve"> Absolutely!</w:t>
      </w:r>
    </w:p>
    <w:p w:rsidR="00015DEE" w:rsidRPr="00B93F03" w:rsidRDefault="00015DEE">
      <w:pPr>
        <w:spacing w:line="480" w:lineRule="auto"/>
        <w:rPr>
          <w:rFonts w:ascii="Times New Roman" w:hAnsi="Times New Roman" w:cs="Times New Roman"/>
          <w:sz w:val="24"/>
          <w:szCs w:val="24"/>
          <w:rPrChange w:id="257" w:author="Samantha Parks" w:date="2018-04-09T16:10:00Z">
            <w:rPr/>
          </w:rPrChange>
        </w:rPr>
        <w:pPrChange w:id="258" w:author="Samantha Parks" w:date="2018-04-09T16:10:00Z">
          <w:pPr/>
        </w:pPrChange>
      </w:pPr>
      <w:r w:rsidRPr="00ED4432">
        <w:rPr>
          <w:rFonts w:ascii="Times New Roman" w:hAnsi="Times New Roman" w:cs="Times New Roman"/>
          <w:sz w:val="24"/>
          <w:szCs w:val="24"/>
          <w:u w:val="single"/>
          <w:rPrChange w:id="259" w:author="Samantha Parks" w:date="2018-04-09T16:13:00Z">
            <w:rPr/>
          </w:rPrChange>
        </w:rPr>
        <w:t>Samantha:</w:t>
      </w:r>
      <w:r w:rsidRPr="00B93F03">
        <w:rPr>
          <w:rFonts w:ascii="Times New Roman" w:hAnsi="Times New Roman" w:cs="Times New Roman"/>
          <w:sz w:val="24"/>
          <w:szCs w:val="24"/>
          <w:rPrChange w:id="260" w:author="Samantha Parks" w:date="2018-04-09T16:10:00Z">
            <w:rPr/>
          </w:rPrChange>
        </w:rPr>
        <w:t xml:space="preserve"> The small community, and it’s still relatively small. So I think that’s still a core thing-</w:t>
      </w:r>
    </w:p>
    <w:p w:rsidR="00015DEE" w:rsidRPr="00B93F03" w:rsidRDefault="00015DEE">
      <w:pPr>
        <w:spacing w:line="480" w:lineRule="auto"/>
        <w:rPr>
          <w:rFonts w:ascii="Times New Roman" w:hAnsi="Times New Roman" w:cs="Times New Roman"/>
          <w:sz w:val="24"/>
          <w:szCs w:val="24"/>
          <w:rPrChange w:id="261" w:author="Samantha Parks" w:date="2018-04-09T16:10:00Z">
            <w:rPr/>
          </w:rPrChange>
        </w:rPr>
        <w:pPrChange w:id="262" w:author="Samantha Parks" w:date="2018-04-09T16:10:00Z">
          <w:pPr/>
        </w:pPrChange>
      </w:pPr>
      <w:r w:rsidRPr="00ED4432">
        <w:rPr>
          <w:rFonts w:ascii="Times New Roman" w:hAnsi="Times New Roman" w:cs="Times New Roman"/>
          <w:sz w:val="24"/>
          <w:szCs w:val="24"/>
          <w:u w:val="single"/>
          <w:rPrChange w:id="263" w:author="Samantha Parks" w:date="2018-04-09T16:13:00Z">
            <w:rPr/>
          </w:rPrChange>
        </w:rPr>
        <w:t>Dr. Chapdelaine:</w:t>
      </w:r>
      <w:r w:rsidRPr="00B93F03">
        <w:rPr>
          <w:rFonts w:ascii="Times New Roman" w:hAnsi="Times New Roman" w:cs="Times New Roman"/>
          <w:sz w:val="24"/>
          <w:szCs w:val="24"/>
          <w:rPrChange w:id="264" w:author="Samantha Parks" w:date="2018-04-09T16:10:00Z">
            <w:rPr/>
          </w:rPrChange>
        </w:rPr>
        <w:t xml:space="preserve"> Ye</w:t>
      </w:r>
      <w:r w:rsidR="00CB68CE">
        <w:rPr>
          <w:rFonts w:ascii="Times New Roman" w:hAnsi="Times New Roman" w:cs="Times New Roman"/>
          <w:sz w:val="24"/>
          <w:szCs w:val="24"/>
        </w:rPr>
        <w:t>s</w:t>
      </w:r>
      <w:r w:rsidRPr="00B93F03">
        <w:rPr>
          <w:rFonts w:ascii="Times New Roman" w:hAnsi="Times New Roman" w:cs="Times New Roman"/>
          <w:sz w:val="24"/>
          <w:szCs w:val="24"/>
          <w:rPrChange w:id="265" w:author="Samantha Parks" w:date="2018-04-09T16:10:00Z">
            <w:rPr/>
          </w:rPrChange>
        </w:rPr>
        <w:t>. Exactly! It was just wonderful. I jumped all around with my nursing program here.</w:t>
      </w:r>
    </w:p>
    <w:p w:rsidR="00015DEE" w:rsidRPr="00B93F03" w:rsidRDefault="00015DEE">
      <w:pPr>
        <w:spacing w:line="480" w:lineRule="auto"/>
        <w:rPr>
          <w:rFonts w:ascii="Times New Roman" w:hAnsi="Times New Roman" w:cs="Times New Roman"/>
          <w:sz w:val="24"/>
          <w:szCs w:val="24"/>
          <w:rPrChange w:id="266" w:author="Samantha Parks" w:date="2018-04-09T16:10:00Z">
            <w:rPr/>
          </w:rPrChange>
        </w:rPr>
        <w:pPrChange w:id="267" w:author="Samantha Parks" w:date="2018-04-09T16:10:00Z">
          <w:pPr/>
        </w:pPrChange>
      </w:pPr>
      <w:r w:rsidRPr="00ED4432">
        <w:rPr>
          <w:rFonts w:ascii="Times New Roman" w:hAnsi="Times New Roman" w:cs="Times New Roman"/>
          <w:sz w:val="24"/>
          <w:szCs w:val="24"/>
          <w:u w:val="single"/>
          <w:rPrChange w:id="268" w:author="Samantha Parks" w:date="2018-04-09T16:14:00Z">
            <w:rPr/>
          </w:rPrChange>
        </w:rPr>
        <w:t>Samantha:</w:t>
      </w:r>
      <w:r w:rsidRPr="00B93F03">
        <w:rPr>
          <w:rFonts w:ascii="Times New Roman" w:hAnsi="Times New Roman" w:cs="Times New Roman"/>
          <w:sz w:val="24"/>
          <w:szCs w:val="24"/>
          <w:rPrChange w:id="269" w:author="Samantha Parks" w:date="2018-04-09T16:10:00Z">
            <w:rPr/>
          </w:rPrChange>
        </w:rPr>
        <w:t xml:space="preserve"> No that’s fine. It sounds like it was like really rigorous. They had you out in the field all the time.</w:t>
      </w:r>
    </w:p>
    <w:p w:rsidR="00015DEE" w:rsidRPr="00B93F03" w:rsidRDefault="00015DEE">
      <w:pPr>
        <w:spacing w:line="480" w:lineRule="auto"/>
        <w:rPr>
          <w:rFonts w:ascii="Times New Roman" w:hAnsi="Times New Roman" w:cs="Times New Roman"/>
          <w:sz w:val="24"/>
          <w:szCs w:val="24"/>
          <w:rPrChange w:id="270" w:author="Samantha Parks" w:date="2018-04-09T16:10:00Z">
            <w:rPr/>
          </w:rPrChange>
        </w:rPr>
        <w:pPrChange w:id="271" w:author="Samantha Parks" w:date="2018-04-09T16:10:00Z">
          <w:pPr/>
        </w:pPrChange>
      </w:pPr>
      <w:r w:rsidRPr="00ED4432">
        <w:rPr>
          <w:rFonts w:ascii="Times New Roman" w:hAnsi="Times New Roman" w:cs="Times New Roman"/>
          <w:sz w:val="24"/>
          <w:szCs w:val="24"/>
          <w:u w:val="single"/>
          <w:rPrChange w:id="272" w:author="Samantha Parks" w:date="2018-04-09T16:14:00Z">
            <w:rPr/>
          </w:rPrChange>
        </w:rPr>
        <w:t>Dr. Cha</w:t>
      </w:r>
      <w:r w:rsidR="00CB68CE">
        <w:rPr>
          <w:rFonts w:ascii="Times New Roman" w:hAnsi="Times New Roman" w:cs="Times New Roman"/>
          <w:sz w:val="24"/>
          <w:szCs w:val="24"/>
          <w:u w:val="single"/>
        </w:rPr>
        <w:t>pd</w:t>
      </w:r>
      <w:r w:rsidRPr="00ED4432">
        <w:rPr>
          <w:rFonts w:ascii="Times New Roman" w:hAnsi="Times New Roman" w:cs="Times New Roman"/>
          <w:sz w:val="24"/>
          <w:szCs w:val="24"/>
          <w:u w:val="single"/>
          <w:rPrChange w:id="273" w:author="Samantha Parks" w:date="2018-04-09T16:14:00Z">
            <w:rPr/>
          </w:rPrChange>
        </w:rPr>
        <w:t>elaine:</w:t>
      </w:r>
      <w:r w:rsidRPr="00B93F03">
        <w:rPr>
          <w:rFonts w:ascii="Times New Roman" w:hAnsi="Times New Roman" w:cs="Times New Roman"/>
          <w:sz w:val="24"/>
          <w:szCs w:val="24"/>
          <w:rPrChange w:id="274" w:author="Samantha Parks" w:date="2018-04-09T16:10:00Z">
            <w:rPr/>
          </w:rPrChange>
        </w:rPr>
        <w:t xml:space="preserve"> Two years straight. </w:t>
      </w:r>
    </w:p>
    <w:p w:rsidR="00015DEE" w:rsidRPr="00B93F03" w:rsidRDefault="00015DEE">
      <w:pPr>
        <w:spacing w:line="480" w:lineRule="auto"/>
        <w:rPr>
          <w:rFonts w:ascii="Times New Roman" w:hAnsi="Times New Roman" w:cs="Times New Roman"/>
          <w:sz w:val="24"/>
          <w:szCs w:val="24"/>
          <w:rPrChange w:id="275" w:author="Samantha Parks" w:date="2018-04-09T16:10:00Z">
            <w:rPr/>
          </w:rPrChange>
        </w:rPr>
        <w:pPrChange w:id="276" w:author="Samantha Parks" w:date="2018-04-09T16:10:00Z">
          <w:pPr/>
        </w:pPrChange>
      </w:pPr>
      <w:r w:rsidRPr="00ED4432">
        <w:rPr>
          <w:rFonts w:ascii="Times New Roman" w:hAnsi="Times New Roman" w:cs="Times New Roman"/>
          <w:sz w:val="24"/>
          <w:szCs w:val="24"/>
          <w:u w:val="single"/>
          <w:rPrChange w:id="277" w:author="Samantha Parks" w:date="2018-04-09T16:14:00Z">
            <w:rPr/>
          </w:rPrChange>
        </w:rPr>
        <w:t>Samantha:</w:t>
      </w:r>
      <w:r w:rsidRPr="00B93F03">
        <w:rPr>
          <w:rFonts w:ascii="Times New Roman" w:hAnsi="Times New Roman" w:cs="Times New Roman"/>
          <w:sz w:val="24"/>
          <w:szCs w:val="24"/>
          <w:rPrChange w:id="278" w:author="Samantha Parks" w:date="2018-04-09T16:10:00Z">
            <w:rPr/>
          </w:rPrChange>
        </w:rPr>
        <w:t xml:space="preserve"> Y</w:t>
      </w:r>
      <w:r w:rsidR="00194860">
        <w:rPr>
          <w:rFonts w:ascii="Times New Roman" w:hAnsi="Times New Roman" w:cs="Times New Roman"/>
          <w:sz w:val="24"/>
          <w:szCs w:val="24"/>
        </w:rPr>
        <w:t>es</w:t>
      </w:r>
      <w:r w:rsidRPr="00B93F03">
        <w:rPr>
          <w:rFonts w:ascii="Times New Roman" w:hAnsi="Times New Roman" w:cs="Times New Roman"/>
          <w:sz w:val="24"/>
          <w:szCs w:val="24"/>
          <w:rPrChange w:id="279" w:author="Samantha Parks" w:date="2018-04-09T16:10:00Z">
            <w:rPr/>
          </w:rPrChange>
        </w:rPr>
        <w:t>! Do you think that was really beneficial?</w:t>
      </w:r>
    </w:p>
    <w:p w:rsidR="00015DEE" w:rsidRPr="00B93F03" w:rsidRDefault="00015DEE">
      <w:pPr>
        <w:spacing w:line="480" w:lineRule="auto"/>
        <w:rPr>
          <w:rFonts w:ascii="Times New Roman" w:hAnsi="Times New Roman" w:cs="Times New Roman"/>
          <w:sz w:val="24"/>
          <w:szCs w:val="24"/>
          <w:rPrChange w:id="280" w:author="Samantha Parks" w:date="2018-04-09T16:10:00Z">
            <w:rPr/>
          </w:rPrChange>
        </w:rPr>
        <w:pPrChange w:id="281" w:author="Samantha Parks" w:date="2018-04-09T16:10:00Z">
          <w:pPr/>
        </w:pPrChange>
      </w:pPr>
      <w:r w:rsidRPr="00ED4432">
        <w:rPr>
          <w:rFonts w:ascii="Times New Roman" w:hAnsi="Times New Roman" w:cs="Times New Roman"/>
          <w:sz w:val="24"/>
          <w:szCs w:val="24"/>
          <w:u w:val="single"/>
          <w:rPrChange w:id="282" w:author="Samantha Parks" w:date="2018-04-09T16:14:00Z">
            <w:rPr/>
          </w:rPrChange>
        </w:rPr>
        <w:t>Dr. Chadelaine:</w:t>
      </w:r>
      <w:r w:rsidRPr="00B93F03">
        <w:rPr>
          <w:rFonts w:ascii="Times New Roman" w:hAnsi="Times New Roman" w:cs="Times New Roman"/>
          <w:sz w:val="24"/>
          <w:szCs w:val="24"/>
          <w:rPrChange w:id="283" w:author="Samantha Parks" w:date="2018-04-09T16:10:00Z">
            <w:rPr/>
          </w:rPrChange>
        </w:rPr>
        <w:t xml:space="preserve"> Absolutely! Absolutely! </w:t>
      </w:r>
    </w:p>
    <w:p w:rsidR="00015DEE" w:rsidRPr="00B93F03" w:rsidRDefault="00015DEE">
      <w:pPr>
        <w:spacing w:line="480" w:lineRule="auto"/>
        <w:rPr>
          <w:rFonts w:ascii="Times New Roman" w:hAnsi="Times New Roman" w:cs="Times New Roman"/>
          <w:sz w:val="24"/>
          <w:szCs w:val="24"/>
          <w:rPrChange w:id="284" w:author="Samantha Parks" w:date="2018-04-09T16:10:00Z">
            <w:rPr/>
          </w:rPrChange>
        </w:rPr>
        <w:pPrChange w:id="285" w:author="Samantha Parks" w:date="2018-04-09T16:10:00Z">
          <w:pPr/>
        </w:pPrChange>
      </w:pPr>
      <w:r w:rsidRPr="00ED4432">
        <w:rPr>
          <w:rFonts w:ascii="Times New Roman" w:hAnsi="Times New Roman" w:cs="Times New Roman"/>
          <w:sz w:val="24"/>
          <w:szCs w:val="24"/>
          <w:u w:val="single"/>
          <w:rPrChange w:id="286" w:author="Samantha Parks" w:date="2018-04-09T16:14:00Z">
            <w:rPr/>
          </w:rPrChange>
        </w:rPr>
        <w:t>Samantha:</w:t>
      </w:r>
      <w:r w:rsidRPr="00B93F03">
        <w:rPr>
          <w:rFonts w:ascii="Times New Roman" w:hAnsi="Times New Roman" w:cs="Times New Roman"/>
          <w:sz w:val="24"/>
          <w:szCs w:val="24"/>
          <w:rPrChange w:id="287" w:author="Samantha Parks" w:date="2018-04-09T16:10:00Z">
            <w:rPr/>
          </w:rPrChange>
        </w:rPr>
        <w:t xml:space="preserve"> Hands-on learning.</w:t>
      </w:r>
    </w:p>
    <w:p w:rsidR="002209AC" w:rsidRDefault="00015DEE" w:rsidP="002209AC">
      <w:pPr>
        <w:spacing w:line="480" w:lineRule="auto"/>
        <w:rPr>
          <w:rFonts w:ascii="Times New Roman" w:hAnsi="Times New Roman" w:cs="Times New Roman"/>
          <w:sz w:val="24"/>
          <w:szCs w:val="24"/>
        </w:rPr>
      </w:pPr>
      <w:r w:rsidRPr="005B6DCF">
        <w:rPr>
          <w:rFonts w:ascii="Times New Roman" w:hAnsi="Times New Roman" w:cs="Times New Roman"/>
          <w:sz w:val="24"/>
          <w:szCs w:val="24"/>
          <w:u w:val="single"/>
          <w:rPrChange w:id="288" w:author="Samantha Parks" w:date="2018-04-09T16:14:00Z">
            <w:rPr/>
          </w:rPrChange>
        </w:rPr>
        <w:t>Dr. Cha</w:t>
      </w:r>
      <w:r w:rsidR="00772B8B" w:rsidRPr="005B6DCF">
        <w:rPr>
          <w:rFonts w:ascii="Times New Roman" w:hAnsi="Times New Roman" w:cs="Times New Roman"/>
          <w:sz w:val="24"/>
          <w:szCs w:val="24"/>
          <w:u w:val="single"/>
        </w:rPr>
        <w:t>p</w:t>
      </w:r>
      <w:r w:rsidRPr="005B6DCF">
        <w:rPr>
          <w:rFonts w:ascii="Times New Roman" w:hAnsi="Times New Roman" w:cs="Times New Roman"/>
          <w:sz w:val="24"/>
          <w:szCs w:val="24"/>
          <w:u w:val="single"/>
          <w:rPrChange w:id="289" w:author="Samantha Parks" w:date="2018-04-09T16:14:00Z">
            <w:rPr/>
          </w:rPrChange>
        </w:rPr>
        <w:t>delaine:</w:t>
      </w:r>
      <w:r w:rsidRPr="005B6DCF">
        <w:rPr>
          <w:rFonts w:ascii="Times New Roman" w:hAnsi="Times New Roman" w:cs="Times New Roman"/>
          <w:sz w:val="24"/>
          <w:szCs w:val="24"/>
          <w:rPrChange w:id="290" w:author="Samantha Parks" w:date="2018-04-09T16:10:00Z">
            <w:rPr/>
          </w:rPrChange>
        </w:rPr>
        <w:t xml:space="preserve"> It was abs</w:t>
      </w:r>
      <w:r w:rsidR="001D36B0" w:rsidRPr="005B6DCF">
        <w:rPr>
          <w:rFonts w:ascii="Times New Roman" w:hAnsi="Times New Roman" w:cs="Times New Roman"/>
          <w:sz w:val="24"/>
          <w:szCs w:val="24"/>
        </w:rPr>
        <w:t>olutely hands-on. So that when I</w:t>
      </w:r>
      <w:r w:rsidRPr="005B6DCF">
        <w:rPr>
          <w:rFonts w:ascii="Times New Roman" w:hAnsi="Times New Roman" w:cs="Times New Roman"/>
          <w:sz w:val="24"/>
          <w:szCs w:val="24"/>
          <w:rPrChange w:id="291" w:author="Samantha Parks" w:date="2018-04-09T16:10:00Z">
            <w:rPr/>
          </w:rPrChange>
        </w:rPr>
        <w:t xml:space="preserve"> </w:t>
      </w:r>
      <w:r w:rsidR="001E4400" w:rsidRPr="005B6DCF">
        <w:rPr>
          <w:rFonts w:ascii="Times New Roman" w:hAnsi="Times New Roman" w:cs="Times New Roman"/>
          <w:sz w:val="24"/>
          <w:szCs w:val="24"/>
          <w:rPrChange w:id="292" w:author="Samantha Parks" w:date="2018-04-09T16:10:00Z">
            <w:rPr/>
          </w:rPrChange>
        </w:rPr>
        <w:t>graduated, actually a month after I g</w:t>
      </w:r>
      <w:r w:rsidR="001E4400" w:rsidRPr="00B93F03">
        <w:rPr>
          <w:rFonts w:ascii="Times New Roman" w:hAnsi="Times New Roman" w:cs="Times New Roman"/>
          <w:sz w:val="24"/>
          <w:szCs w:val="24"/>
          <w:rPrChange w:id="293" w:author="Samantha Parks" w:date="2018-04-09T16:10:00Z">
            <w:rPr/>
          </w:rPrChange>
        </w:rPr>
        <w:t xml:space="preserve">raduated I was </w:t>
      </w:r>
      <w:r w:rsidR="00D0514E">
        <w:rPr>
          <w:rFonts w:ascii="Times New Roman" w:hAnsi="Times New Roman" w:cs="Times New Roman"/>
          <w:sz w:val="24"/>
          <w:szCs w:val="24"/>
        </w:rPr>
        <w:t xml:space="preserve">asked </w:t>
      </w:r>
      <w:r w:rsidR="001E4400" w:rsidRPr="00B93F03">
        <w:rPr>
          <w:rFonts w:ascii="Times New Roman" w:hAnsi="Times New Roman" w:cs="Times New Roman"/>
          <w:sz w:val="24"/>
          <w:szCs w:val="24"/>
          <w:rPrChange w:id="294" w:author="Samantha Parks" w:date="2018-04-09T16:10:00Z">
            <w:rPr/>
          </w:rPrChange>
        </w:rPr>
        <w:t xml:space="preserve">to instruct </w:t>
      </w:r>
      <w:r w:rsidR="00D0514E">
        <w:rPr>
          <w:rFonts w:ascii="Times New Roman" w:hAnsi="Times New Roman" w:cs="Times New Roman"/>
          <w:sz w:val="24"/>
          <w:szCs w:val="24"/>
        </w:rPr>
        <w:t xml:space="preserve">and </w:t>
      </w:r>
      <w:r w:rsidR="001E4400" w:rsidRPr="00B93F03">
        <w:rPr>
          <w:rFonts w:ascii="Times New Roman" w:hAnsi="Times New Roman" w:cs="Times New Roman"/>
          <w:sz w:val="24"/>
          <w:szCs w:val="24"/>
          <w:rPrChange w:id="295" w:author="Samantha Parks" w:date="2018-04-09T16:10:00Z">
            <w:rPr/>
          </w:rPrChange>
        </w:rPr>
        <w:t xml:space="preserve">supervise </w:t>
      </w:r>
      <w:r w:rsidR="00210B0D">
        <w:rPr>
          <w:rFonts w:ascii="Times New Roman" w:hAnsi="Times New Roman" w:cs="Times New Roman"/>
          <w:sz w:val="24"/>
          <w:szCs w:val="24"/>
        </w:rPr>
        <w:t>nursing students</w:t>
      </w:r>
      <w:r w:rsidR="00A71072">
        <w:rPr>
          <w:rFonts w:ascii="Times New Roman" w:hAnsi="Times New Roman" w:cs="Times New Roman"/>
          <w:sz w:val="24"/>
          <w:szCs w:val="24"/>
        </w:rPr>
        <w:t xml:space="preserve"> at the Newport Hospital School of Nursing</w:t>
      </w:r>
      <w:r w:rsidR="00210B0D">
        <w:rPr>
          <w:rFonts w:ascii="Times New Roman" w:hAnsi="Times New Roman" w:cs="Times New Roman"/>
          <w:sz w:val="24"/>
          <w:szCs w:val="24"/>
        </w:rPr>
        <w:t>.</w:t>
      </w:r>
      <w:r w:rsidR="001E4400" w:rsidRPr="00B93F03">
        <w:rPr>
          <w:rFonts w:ascii="Times New Roman" w:hAnsi="Times New Roman" w:cs="Times New Roman"/>
          <w:sz w:val="24"/>
          <w:szCs w:val="24"/>
          <w:rPrChange w:id="296" w:author="Samantha Parks" w:date="2018-04-09T16:10:00Z">
            <w:rPr/>
          </w:rPrChange>
        </w:rPr>
        <w:t xml:space="preserve"> I was very comfortable in the nu</w:t>
      </w:r>
      <w:r w:rsidR="00A71072">
        <w:rPr>
          <w:rFonts w:ascii="Times New Roman" w:hAnsi="Times New Roman" w:cs="Times New Roman"/>
          <w:sz w:val="24"/>
          <w:szCs w:val="24"/>
        </w:rPr>
        <w:t>rsing environment</w:t>
      </w:r>
      <w:r w:rsidR="001E4400" w:rsidRPr="00B93F03">
        <w:rPr>
          <w:rFonts w:ascii="Times New Roman" w:hAnsi="Times New Roman" w:cs="Times New Roman"/>
          <w:sz w:val="24"/>
          <w:szCs w:val="24"/>
          <w:rPrChange w:id="297" w:author="Samantha Parks" w:date="2018-04-09T16:10:00Z">
            <w:rPr/>
          </w:rPrChange>
        </w:rPr>
        <w:t xml:space="preserve">, but </w:t>
      </w:r>
      <w:r w:rsidR="00A71072">
        <w:rPr>
          <w:rFonts w:ascii="Times New Roman" w:hAnsi="Times New Roman" w:cs="Times New Roman"/>
          <w:sz w:val="24"/>
          <w:szCs w:val="24"/>
        </w:rPr>
        <w:t xml:space="preserve">the program prepared me for this. I </w:t>
      </w:r>
      <w:r w:rsidR="001E4400" w:rsidRPr="00B93F03">
        <w:rPr>
          <w:rFonts w:ascii="Times New Roman" w:hAnsi="Times New Roman" w:cs="Times New Roman"/>
          <w:sz w:val="24"/>
          <w:szCs w:val="24"/>
          <w:rPrChange w:id="298" w:author="Samantha Parks" w:date="2018-04-09T16:10:00Z">
            <w:rPr/>
          </w:rPrChange>
        </w:rPr>
        <w:t xml:space="preserve">had been through it all in terms of </w:t>
      </w:r>
      <w:r w:rsidR="00A71072">
        <w:rPr>
          <w:rFonts w:ascii="Times New Roman" w:hAnsi="Times New Roman" w:cs="Times New Roman"/>
          <w:sz w:val="24"/>
          <w:szCs w:val="24"/>
        </w:rPr>
        <w:t>my experiences. W</w:t>
      </w:r>
      <w:r w:rsidR="001E4400" w:rsidRPr="00B93F03">
        <w:rPr>
          <w:rFonts w:ascii="Times New Roman" w:hAnsi="Times New Roman" w:cs="Times New Roman"/>
          <w:sz w:val="24"/>
          <w:szCs w:val="24"/>
          <w:rPrChange w:id="299" w:author="Samantha Parks" w:date="2018-04-09T16:10:00Z">
            <w:rPr/>
          </w:rPrChange>
        </w:rPr>
        <w:t>hen we were in the operating room</w:t>
      </w:r>
      <w:r w:rsidR="00194860">
        <w:rPr>
          <w:rFonts w:ascii="Times New Roman" w:hAnsi="Times New Roman" w:cs="Times New Roman"/>
          <w:sz w:val="24"/>
          <w:szCs w:val="24"/>
        </w:rPr>
        <w:t xml:space="preserve">, </w:t>
      </w:r>
      <w:r w:rsidR="00A71072">
        <w:rPr>
          <w:rFonts w:ascii="Times New Roman" w:hAnsi="Times New Roman" w:cs="Times New Roman"/>
          <w:sz w:val="24"/>
          <w:szCs w:val="24"/>
        </w:rPr>
        <w:t>w</w:t>
      </w:r>
      <w:r w:rsidR="001E4400" w:rsidRPr="00B93F03">
        <w:rPr>
          <w:rFonts w:ascii="Times New Roman" w:hAnsi="Times New Roman" w:cs="Times New Roman"/>
          <w:sz w:val="24"/>
          <w:szCs w:val="24"/>
          <w:rPrChange w:id="300" w:author="Samantha Parks" w:date="2018-04-09T16:10:00Z">
            <w:rPr/>
          </w:rPrChange>
        </w:rPr>
        <w:t xml:space="preserve">e scrubbed for eight weeks. We had an 8 week rotation through there, and we were on call </w:t>
      </w:r>
      <w:r w:rsidR="001E4400" w:rsidRPr="00B93F03">
        <w:rPr>
          <w:rFonts w:ascii="Times New Roman" w:hAnsi="Times New Roman" w:cs="Times New Roman"/>
          <w:sz w:val="24"/>
          <w:szCs w:val="24"/>
          <w:rPrChange w:id="301" w:author="Samantha Parks" w:date="2018-04-09T16:10:00Z">
            <w:rPr/>
          </w:rPrChange>
        </w:rPr>
        <w:lastRenderedPageBreak/>
        <w:t xml:space="preserve">during the night if there was an emergency appendectomy or whatever. Night supervisor would come in and wake us up and we’d have to get up and go and get dressed and scrub in on the case, and then you go back to bed and you’d still have to be on duty at </w:t>
      </w:r>
      <w:r w:rsidR="00D0514E">
        <w:rPr>
          <w:rFonts w:ascii="Times New Roman" w:hAnsi="Times New Roman" w:cs="Times New Roman"/>
          <w:sz w:val="24"/>
          <w:szCs w:val="24"/>
        </w:rPr>
        <w:t>7</w:t>
      </w:r>
      <w:r w:rsidR="001E4400" w:rsidRPr="00B93F03">
        <w:rPr>
          <w:rFonts w:ascii="Times New Roman" w:hAnsi="Times New Roman" w:cs="Times New Roman"/>
          <w:sz w:val="24"/>
          <w:szCs w:val="24"/>
          <w:rPrChange w:id="302" w:author="Samantha Parks" w:date="2018-04-09T16:10:00Z">
            <w:rPr/>
          </w:rPrChange>
        </w:rPr>
        <w:t xml:space="preserve"> o’clock. But as I said you either loved it or you didn’t, and I loved every minute of nursing. Every single minute I had, I just love</w:t>
      </w:r>
      <w:r w:rsidR="002209AC">
        <w:rPr>
          <w:rFonts w:ascii="Times New Roman" w:hAnsi="Times New Roman" w:cs="Times New Roman"/>
          <w:sz w:val="24"/>
          <w:szCs w:val="24"/>
        </w:rPr>
        <w:t>d.</w:t>
      </w:r>
    </w:p>
    <w:p w:rsidR="001E4400" w:rsidRPr="00B93F03" w:rsidRDefault="001E4400" w:rsidP="002209AC">
      <w:pPr>
        <w:spacing w:line="480" w:lineRule="auto"/>
        <w:rPr>
          <w:rFonts w:ascii="Times New Roman" w:hAnsi="Times New Roman" w:cs="Times New Roman"/>
          <w:sz w:val="24"/>
          <w:szCs w:val="24"/>
          <w:rPrChange w:id="303" w:author="Samantha Parks" w:date="2018-04-09T16:10:00Z">
            <w:rPr/>
          </w:rPrChange>
        </w:rPr>
      </w:pPr>
      <w:r w:rsidRPr="00ED4432">
        <w:rPr>
          <w:rFonts w:ascii="Times New Roman" w:hAnsi="Times New Roman" w:cs="Times New Roman"/>
          <w:sz w:val="24"/>
          <w:szCs w:val="24"/>
          <w:u w:val="single"/>
          <w:rPrChange w:id="304" w:author="Samantha Parks" w:date="2018-04-09T16:14:00Z">
            <w:rPr/>
          </w:rPrChange>
        </w:rPr>
        <w:t>Samantha</w:t>
      </w:r>
      <w:ins w:id="305" w:author="Samantha Parks" w:date="2018-04-09T16:14:00Z">
        <w:r w:rsidR="00ED4432" w:rsidRPr="00ED4432">
          <w:rPr>
            <w:rFonts w:ascii="Times New Roman" w:hAnsi="Times New Roman" w:cs="Times New Roman"/>
            <w:sz w:val="24"/>
            <w:szCs w:val="24"/>
            <w:u w:val="single"/>
            <w:rPrChange w:id="306" w:author="Samantha Parks" w:date="2018-04-09T16:14:00Z">
              <w:rPr>
                <w:rFonts w:ascii="Times New Roman" w:hAnsi="Times New Roman" w:cs="Times New Roman"/>
                <w:sz w:val="24"/>
                <w:szCs w:val="24"/>
              </w:rPr>
            </w:rPrChange>
          </w:rPr>
          <w:t>:</w:t>
        </w:r>
      </w:ins>
      <w:del w:id="307" w:author="Samantha Parks" w:date="2018-04-09T16:14:00Z">
        <w:r w:rsidRPr="00ED4432" w:rsidDel="00ED4432">
          <w:rPr>
            <w:rFonts w:ascii="Times New Roman" w:hAnsi="Times New Roman" w:cs="Times New Roman"/>
            <w:sz w:val="24"/>
            <w:szCs w:val="24"/>
            <w:u w:val="single"/>
            <w:rPrChange w:id="308" w:author="Samantha Parks" w:date="2018-04-09T16:14:00Z">
              <w:rPr/>
            </w:rPrChange>
          </w:rPr>
          <w:delText>-</w:delText>
        </w:r>
      </w:del>
      <w:r w:rsidRPr="00B93F03">
        <w:rPr>
          <w:rFonts w:ascii="Times New Roman" w:hAnsi="Times New Roman" w:cs="Times New Roman"/>
          <w:sz w:val="24"/>
          <w:szCs w:val="24"/>
          <w:rPrChange w:id="309" w:author="Samantha Parks" w:date="2018-04-09T16:10:00Z">
            <w:rPr/>
          </w:rPrChange>
        </w:rPr>
        <w:t xml:space="preserve"> That’s </w:t>
      </w:r>
      <w:r w:rsidR="00254052" w:rsidRPr="00B93F03">
        <w:rPr>
          <w:rFonts w:ascii="Times New Roman" w:hAnsi="Times New Roman" w:cs="Times New Roman"/>
          <w:sz w:val="24"/>
          <w:szCs w:val="24"/>
          <w:rPrChange w:id="310" w:author="Samantha Parks" w:date="2018-04-09T16:10:00Z">
            <w:rPr/>
          </w:rPrChange>
        </w:rPr>
        <w:t xml:space="preserve">really </w:t>
      </w:r>
      <w:r w:rsidRPr="00B93F03">
        <w:rPr>
          <w:rFonts w:ascii="Times New Roman" w:hAnsi="Times New Roman" w:cs="Times New Roman"/>
          <w:sz w:val="24"/>
          <w:szCs w:val="24"/>
          <w:rPrChange w:id="311" w:author="Samantha Parks" w:date="2018-04-09T16:10:00Z">
            <w:rPr/>
          </w:rPrChange>
        </w:rPr>
        <w:t xml:space="preserve">good! So you mentioned your senior year you had </w:t>
      </w:r>
      <w:r w:rsidR="00254052" w:rsidRPr="00B93F03">
        <w:rPr>
          <w:rFonts w:ascii="Times New Roman" w:hAnsi="Times New Roman" w:cs="Times New Roman"/>
          <w:sz w:val="24"/>
          <w:szCs w:val="24"/>
          <w:rPrChange w:id="312" w:author="Samantha Parks" w:date="2018-04-09T16:10:00Z">
            <w:rPr/>
          </w:rPrChange>
        </w:rPr>
        <w:t xml:space="preserve">a little bit </w:t>
      </w:r>
      <w:r w:rsidRPr="00B93F03">
        <w:rPr>
          <w:rFonts w:ascii="Times New Roman" w:hAnsi="Times New Roman" w:cs="Times New Roman"/>
          <w:sz w:val="24"/>
          <w:szCs w:val="24"/>
          <w:rPrChange w:id="313" w:author="Samantha Parks" w:date="2018-04-09T16:10:00Z">
            <w:rPr/>
          </w:rPrChange>
        </w:rPr>
        <w:t>more time because you didn’t have to work on Saturdays. So how did you fill that time? Did you and some of the girls</w:t>
      </w:r>
      <w:r w:rsidR="00254052" w:rsidRPr="00B93F03">
        <w:rPr>
          <w:rFonts w:ascii="Times New Roman" w:hAnsi="Times New Roman" w:cs="Times New Roman"/>
          <w:sz w:val="24"/>
          <w:szCs w:val="24"/>
          <w:rPrChange w:id="314" w:author="Samantha Parks" w:date="2018-04-09T16:10:00Z">
            <w:rPr/>
          </w:rPrChange>
        </w:rPr>
        <w:t>…did you meet up? What did you do?</w:t>
      </w:r>
    </w:p>
    <w:p w:rsidR="00254052" w:rsidRDefault="00254052">
      <w:pPr>
        <w:spacing w:line="480" w:lineRule="auto"/>
        <w:rPr>
          <w:rFonts w:ascii="Times New Roman" w:hAnsi="Times New Roman" w:cs="Times New Roman"/>
          <w:sz w:val="24"/>
          <w:szCs w:val="24"/>
        </w:rPr>
        <w:pPrChange w:id="315" w:author="Samantha Parks" w:date="2018-04-09T16:10:00Z">
          <w:pPr/>
        </w:pPrChange>
      </w:pPr>
      <w:r w:rsidRPr="00ED4432">
        <w:rPr>
          <w:rFonts w:ascii="Times New Roman" w:hAnsi="Times New Roman" w:cs="Times New Roman"/>
          <w:sz w:val="24"/>
          <w:szCs w:val="24"/>
          <w:u w:val="single"/>
          <w:rPrChange w:id="316" w:author="Samantha Parks" w:date="2018-04-09T16:14:00Z">
            <w:rPr/>
          </w:rPrChange>
        </w:rPr>
        <w:t>Dr. Chadelaine:</w:t>
      </w:r>
      <w:r w:rsidRPr="00B93F03">
        <w:rPr>
          <w:rFonts w:ascii="Times New Roman" w:hAnsi="Times New Roman" w:cs="Times New Roman"/>
          <w:sz w:val="24"/>
          <w:szCs w:val="24"/>
          <w:rPrChange w:id="317" w:author="Samantha Parks" w:date="2018-04-09T16:10:00Z">
            <w:rPr/>
          </w:rPrChange>
        </w:rPr>
        <w:t xml:space="preserve"> No, I think we were </w:t>
      </w:r>
      <w:r w:rsidR="00A71072">
        <w:rPr>
          <w:rFonts w:ascii="Times New Roman" w:hAnsi="Times New Roman" w:cs="Times New Roman"/>
          <w:sz w:val="24"/>
          <w:szCs w:val="24"/>
        </w:rPr>
        <w:t>spending time</w:t>
      </w:r>
      <w:r w:rsidRPr="00B93F03">
        <w:rPr>
          <w:rFonts w:ascii="Times New Roman" w:hAnsi="Times New Roman" w:cs="Times New Roman"/>
          <w:sz w:val="24"/>
          <w:szCs w:val="24"/>
          <w:rPrChange w:id="318" w:author="Samantha Parks" w:date="2018-04-09T16:10:00Z">
            <w:rPr/>
          </w:rPrChange>
        </w:rPr>
        <w:t xml:space="preserve"> getting ready for our boards. </w:t>
      </w:r>
      <w:r w:rsidR="00210B0D">
        <w:rPr>
          <w:rFonts w:ascii="Times New Roman" w:hAnsi="Times New Roman" w:cs="Times New Roman"/>
          <w:sz w:val="24"/>
          <w:szCs w:val="24"/>
        </w:rPr>
        <w:t>W</w:t>
      </w:r>
      <w:r w:rsidRPr="00B93F03">
        <w:rPr>
          <w:rFonts w:ascii="Times New Roman" w:hAnsi="Times New Roman" w:cs="Times New Roman"/>
          <w:sz w:val="24"/>
          <w:szCs w:val="24"/>
          <w:rPrChange w:id="319" w:author="Samantha Parks" w:date="2018-04-09T16:10:00Z">
            <w:rPr/>
          </w:rPrChange>
        </w:rPr>
        <w:t xml:space="preserve">e were in that </w:t>
      </w:r>
      <w:r w:rsidR="00A71072">
        <w:rPr>
          <w:rFonts w:ascii="Times New Roman" w:hAnsi="Times New Roman" w:cs="Times New Roman"/>
          <w:sz w:val="24"/>
          <w:szCs w:val="24"/>
        </w:rPr>
        <w:t>study mode</w:t>
      </w:r>
      <w:r w:rsidRPr="00B93F03">
        <w:rPr>
          <w:rFonts w:ascii="Times New Roman" w:hAnsi="Times New Roman" w:cs="Times New Roman"/>
          <w:sz w:val="24"/>
          <w:szCs w:val="24"/>
          <w:rPrChange w:id="320" w:author="Samantha Parks" w:date="2018-04-09T16:10:00Z">
            <w:rPr/>
          </w:rPrChange>
        </w:rPr>
        <w:t xml:space="preserve"> </w:t>
      </w:r>
      <w:r w:rsidR="00A71072">
        <w:rPr>
          <w:rFonts w:ascii="Times New Roman" w:hAnsi="Times New Roman" w:cs="Times New Roman"/>
          <w:sz w:val="24"/>
          <w:szCs w:val="24"/>
        </w:rPr>
        <w:t xml:space="preserve">and I </w:t>
      </w:r>
      <w:r w:rsidRPr="00B93F03">
        <w:rPr>
          <w:rFonts w:ascii="Times New Roman" w:hAnsi="Times New Roman" w:cs="Times New Roman"/>
          <w:sz w:val="24"/>
          <w:szCs w:val="24"/>
          <w:rPrChange w:id="321" w:author="Samantha Parks" w:date="2018-04-09T16:10:00Z">
            <w:rPr/>
          </w:rPrChange>
        </w:rPr>
        <w:t xml:space="preserve">just never affiliated with a lot of the </w:t>
      </w:r>
      <w:r w:rsidR="00EE76A9">
        <w:rPr>
          <w:rFonts w:ascii="Times New Roman" w:hAnsi="Times New Roman" w:cs="Times New Roman"/>
          <w:sz w:val="24"/>
          <w:szCs w:val="24"/>
        </w:rPr>
        <w:t>activities</w:t>
      </w:r>
      <w:r w:rsidRPr="00B93F03">
        <w:rPr>
          <w:rFonts w:ascii="Times New Roman" w:hAnsi="Times New Roman" w:cs="Times New Roman"/>
          <w:sz w:val="24"/>
          <w:szCs w:val="24"/>
          <w:rPrChange w:id="322" w:author="Samantha Parks" w:date="2018-04-09T16:10:00Z">
            <w:rPr/>
          </w:rPrChange>
        </w:rPr>
        <w:t xml:space="preserve"> that w</w:t>
      </w:r>
      <w:r w:rsidR="00EE76A9">
        <w:rPr>
          <w:rFonts w:ascii="Times New Roman" w:hAnsi="Times New Roman" w:cs="Times New Roman"/>
          <w:sz w:val="24"/>
          <w:szCs w:val="24"/>
        </w:rPr>
        <w:t>ere</w:t>
      </w:r>
      <w:r w:rsidRPr="00B93F03">
        <w:rPr>
          <w:rFonts w:ascii="Times New Roman" w:hAnsi="Times New Roman" w:cs="Times New Roman"/>
          <w:sz w:val="24"/>
          <w:szCs w:val="24"/>
          <w:rPrChange w:id="323" w:author="Samantha Parks" w:date="2018-04-09T16:10:00Z">
            <w:rPr/>
          </w:rPrChange>
        </w:rPr>
        <w:t xml:space="preserve"> going on</w:t>
      </w:r>
      <w:r w:rsidR="00A71072">
        <w:rPr>
          <w:rFonts w:ascii="Times New Roman" w:hAnsi="Times New Roman" w:cs="Times New Roman"/>
          <w:sz w:val="24"/>
          <w:szCs w:val="24"/>
        </w:rPr>
        <w:t>.</w:t>
      </w:r>
      <w:r w:rsidRPr="00B93F03">
        <w:rPr>
          <w:rFonts w:ascii="Times New Roman" w:hAnsi="Times New Roman" w:cs="Times New Roman"/>
          <w:sz w:val="24"/>
          <w:szCs w:val="24"/>
          <w:rPrChange w:id="324" w:author="Samantha Parks" w:date="2018-04-09T16:10:00Z">
            <w:rPr/>
          </w:rPrChange>
        </w:rPr>
        <w:t xml:space="preserve"> </w:t>
      </w:r>
      <w:r w:rsidR="00A71072">
        <w:rPr>
          <w:rFonts w:ascii="Times New Roman" w:hAnsi="Times New Roman" w:cs="Times New Roman"/>
          <w:sz w:val="24"/>
          <w:szCs w:val="24"/>
        </w:rPr>
        <w:t>When we were in the nursing dormitory,</w:t>
      </w:r>
      <w:r w:rsidRPr="00B93F03">
        <w:rPr>
          <w:rFonts w:ascii="Times New Roman" w:hAnsi="Times New Roman" w:cs="Times New Roman"/>
          <w:sz w:val="24"/>
          <w:szCs w:val="24"/>
          <w:rPrChange w:id="325" w:author="Samantha Parks" w:date="2018-04-09T16:10:00Z">
            <w:rPr/>
          </w:rPrChange>
        </w:rPr>
        <w:t xml:space="preserve"> we had to be in the dorm by nine, and we had to be quiet between nine and eleven and up studying. So they </w:t>
      </w:r>
      <w:r w:rsidR="00A71072">
        <w:rPr>
          <w:rFonts w:ascii="Times New Roman" w:hAnsi="Times New Roman" w:cs="Times New Roman"/>
          <w:sz w:val="24"/>
          <w:szCs w:val="24"/>
        </w:rPr>
        <w:t xml:space="preserve">(the Supervisors) </w:t>
      </w:r>
      <w:r w:rsidRPr="00B93F03">
        <w:rPr>
          <w:rFonts w:ascii="Times New Roman" w:hAnsi="Times New Roman" w:cs="Times New Roman"/>
          <w:sz w:val="24"/>
          <w:szCs w:val="24"/>
          <w:rPrChange w:id="326" w:author="Samantha Parks" w:date="2018-04-09T16:10:00Z">
            <w:rPr/>
          </w:rPrChange>
        </w:rPr>
        <w:t>would come through and make sure you were at your desk. So that it was a very rig</w:t>
      </w:r>
      <w:r w:rsidR="00A71072">
        <w:rPr>
          <w:rFonts w:ascii="Times New Roman" w:hAnsi="Times New Roman" w:cs="Times New Roman"/>
          <w:sz w:val="24"/>
          <w:szCs w:val="24"/>
        </w:rPr>
        <w:t>orous</w:t>
      </w:r>
      <w:r w:rsidRPr="00B93F03">
        <w:rPr>
          <w:rFonts w:ascii="Times New Roman" w:hAnsi="Times New Roman" w:cs="Times New Roman"/>
          <w:sz w:val="24"/>
          <w:szCs w:val="24"/>
          <w:rPrChange w:id="327" w:author="Samantha Parks" w:date="2018-04-09T16:10:00Z">
            <w:rPr/>
          </w:rPrChange>
        </w:rPr>
        <w:t xml:space="preserve"> program</w:t>
      </w:r>
      <w:r w:rsidR="00A71072">
        <w:rPr>
          <w:rFonts w:ascii="Times New Roman" w:hAnsi="Times New Roman" w:cs="Times New Roman"/>
          <w:sz w:val="24"/>
          <w:szCs w:val="24"/>
        </w:rPr>
        <w:t>.</w:t>
      </w:r>
      <w:r w:rsidRPr="00B93F03">
        <w:rPr>
          <w:rFonts w:ascii="Times New Roman" w:hAnsi="Times New Roman" w:cs="Times New Roman"/>
          <w:sz w:val="24"/>
          <w:szCs w:val="24"/>
          <w:rPrChange w:id="328" w:author="Samantha Parks" w:date="2018-04-09T16:10:00Z">
            <w:rPr/>
          </w:rPrChange>
        </w:rPr>
        <w:t xml:space="preserve"> I think that culture really had an impact on me because I was back home again, and I was able to help </w:t>
      </w:r>
      <w:r w:rsidR="00194860">
        <w:rPr>
          <w:rFonts w:ascii="Times New Roman" w:hAnsi="Times New Roman" w:cs="Times New Roman"/>
          <w:sz w:val="24"/>
          <w:szCs w:val="24"/>
        </w:rPr>
        <w:t>at home.</w:t>
      </w:r>
      <w:r w:rsidR="00FD42FF" w:rsidRPr="00B93F03">
        <w:rPr>
          <w:rFonts w:ascii="Times New Roman" w:hAnsi="Times New Roman" w:cs="Times New Roman"/>
          <w:sz w:val="24"/>
          <w:szCs w:val="24"/>
          <w:rPrChange w:id="329" w:author="Samantha Parks" w:date="2018-04-09T16:10:00Z">
            <w:rPr/>
          </w:rPrChange>
        </w:rPr>
        <w:t xml:space="preserve"> But </w:t>
      </w:r>
      <w:r w:rsidR="00D77DFC">
        <w:rPr>
          <w:rFonts w:ascii="Times New Roman" w:hAnsi="Times New Roman" w:cs="Times New Roman"/>
          <w:sz w:val="24"/>
          <w:szCs w:val="24"/>
        </w:rPr>
        <w:t>the nurses</w:t>
      </w:r>
      <w:r w:rsidR="00FD42FF" w:rsidRPr="00B93F03">
        <w:rPr>
          <w:rFonts w:ascii="Times New Roman" w:hAnsi="Times New Roman" w:cs="Times New Roman"/>
          <w:sz w:val="24"/>
          <w:szCs w:val="24"/>
          <w:rPrChange w:id="330" w:author="Samantha Parks" w:date="2018-04-09T16:10:00Z">
            <w:rPr/>
          </w:rPrChange>
        </w:rPr>
        <w:t xml:space="preserve"> all stuck together, and did things together as a group but never went out on weekends and socialized like that I don’t think. I don’t think!</w:t>
      </w:r>
    </w:p>
    <w:p w:rsidR="00194860" w:rsidRPr="00B93F03" w:rsidRDefault="00194860" w:rsidP="00194860">
      <w:pPr>
        <w:spacing w:line="480" w:lineRule="auto"/>
        <w:rPr>
          <w:rFonts w:ascii="Times New Roman" w:hAnsi="Times New Roman" w:cs="Times New Roman"/>
          <w:sz w:val="24"/>
          <w:szCs w:val="24"/>
          <w:rPrChange w:id="331" w:author="Samantha Parks" w:date="2018-04-09T16:10:00Z">
            <w:rPr/>
          </w:rPrChange>
        </w:rPr>
      </w:pPr>
      <w:r>
        <w:rPr>
          <w:rFonts w:ascii="Times New Roman" w:hAnsi="Times New Roman" w:cs="Times New Roman"/>
          <w:sz w:val="24"/>
          <w:szCs w:val="24"/>
        </w:rPr>
        <w:t xml:space="preserve">Samantha: So, so you have any favorite classes or favorite teachers, any of the sisters? </w:t>
      </w:r>
    </w:p>
    <w:p w:rsidR="00F27D59" w:rsidRPr="005B6DCF" w:rsidRDefault="00FC06C8">
      <w:pPr>
        <w:spacing w:line="480" w:lineRule="auto"/>
        <w:rPr>
          <w:rFonts w:ascii="Times New Roman" w:hAnsi="Times New Roman" w:cs="Times New Roman"/>
          <w:sz w:val="24"/>
          <w:szCs w:val="24"/>
          <w:rPrChange w:id="332" w:author="Samantha Parks" w:date="2018-04-09T16:10:00Z">
            <w:rPr/>
          </w:rPrChange>
        </w:rPr>
        <w:pPrChange w:id="333" w:author="Samantha Parks" w:date="2018-04-09T16:10:00Z">
          <w:pPr/>
        </w:pPrChange>
      </w:pPr>
      <w:r w:rsidRPr="005B6DCF">
        <w:rPr>
          <w:rFonts w:ascii="Times New Roman" w:hAnsi="Times New Roman" w:cs="Times New Roman"/>
          <w:sz w:val="24"/>
          <w:szCs w:val="24"/>
          <w:u w:val="single"/>
          <w:rPrChange w:id="334" w:author="Samantha Parks" w:date="2018-04-09T16:14:00Z">
            <w:rPr/>
          </w:rPrChange>
        </w:rPr>
        <w:t>Dr. Chapdelai</w:t>
      </w:r>
      <w:r w:rsidR="00194860" w:rsidRPr="005B6DCF">
        <w:rPr>
          <w:rFonts w:ascii="Times New Roman" w:hAnsi="Times New Roman" w:cs="Times New Roman"/>
          <w:sz w:val="24"/>
          <w:szCs w:val="24"/>
          <w:u w:val="single"/>
        </w:rPr>
        <w:t>n</w:t>
      </w:r>
      <w:r w:rsidRPr="005B6DCF">
        <w:rPr>
          <w:rFonts w:ascii="Times New Roman" w:hAnsi="Times New Roman" w:cs="Times New Roman"/>
          <w:sz w:val="24"/>
          <w:szCs w:val="24"/>
          <w:u w:val="single"/>
          <w:rPrChange w:id="335" w:author="Samantha Parks" w:date="2018-04-09T16:14:00Z">
            <w:rPr/>
          </w:rPrChange>
        </w:rPr>
        <w:t>e:</w:t>
      </w:r>
      <w:r w:rsidRPr="005B6DCF">
        <w:rPr>
          <w:rFonts w:ascii="Times New Roman" w:hAnsi="Times New Roman" w:cs="Times New Roman"/>
          <w:sz w:val="24"/>
          <w:szCs w:val="24"/>
          <w:rPrChange w:id="336" w:author="Samantha Parks" w:date="2018-04-09T16:10:00Z">
            <w:rPr/>
          </w:rPrChange>
        </w:rPr>
        <w:t xml:space="preserve"> Oh my goodness! I was looking back in the book and I remember Sister Martina. Of course my favorite. I’m jumping around, I do this terribly. My favorite has to have been Sister Madeline or Sister Mary Augustin</w:t>
      </w:r>
      <w:r w:rsidR="00EE76A9" w:rsidRPr="005B6DCF">
        <w:rPr>
          <w:rFonts w:ascii="Times New Roman" w:hAnsi="Times New Roman" w:cs="Times New Roman"/>
          <w:sz w:val="24"/>
          <w:szCs w:val="24"/>
        </w:rPr>
        <w:t>e</w:t>
      </w:r>
      <w:r w:rsidRPr="005B6DCF">
        <w:rPr>
          <w:rFonts w:ascii="Times New Roman" w:hAnsi="Times New Roman" w:cs="Times New Roman"/>
          <w:sz w:val="24"/>
          <w:szCs w:val="24"/>
          <w:rPrChange w:id="337" w:author="Samantha Parks" w:date="2018-04-09T16:10:00Z">
            <w:rPr/>
          </w:rPrChange>
        </w:rPr>
        <w:t xml:space="preserve"> because she taught us our nursing classes and she supervised us on the clinical units. </w:t>
      </w:r>
      <w:r w:rsidR="00EE76A9" w:rsidRPr="005B6DCF">
        <w:rPr>
          <w:rFonts w:ascii="Times New Roman" w:hAnsi="Times New Roman" w:cs="Times New Roman"/>
          <w:sz w:val="24"/>
          <w:szCs w:val="24"/>
        </w:rPr>
        <w:t>S</w:t>
      </w:r>
      <w:r w:rsidRPr="005B6DCF">
        <w:rPr>
          <w:rFonts w:ascii="Times New Roman" w:hAnsi="Times New Roman" w:cs="Times New Roman"/>
          <w:sz w:val="24"/>
          <w:szCs w:val="24"/>
          <w:rPrChange w:id="338" w:author="Samantha Parks" w:date="2018-04-09T16:10:00Z">
            <w:rPr/>
          </w:rPrChange>
        </w:rPr>
        <w:t xml:space="preserve">he was always with us, and I just wanted to be like her. She was just a wonderful person. I would have to say that Sister Madeline </w:t>
      </w:r>
      <w:r w:rsidR="00587BC6" w:rsidRPr="005B6DCF">
        <w:rPr>
          <w:rFonts w:ascii="Times New Roman" w:hAnsi="Times New Roman" w:cs="Times New Roman"/>
          <w:sz w:val="24"/>
          <w:szCs w:val="24"/>
          <w:rPrChange w:id="339" w:author="Samantha Parks" w:date="2018-04-09T16:10:00Z">
            <w:rPr/>
          </w:rPrChange>
        </w:rPr>
        <w:t>as she</w:t>
      </w:r>
      <w:r w:rsidR="00E871F5" w:rsidRPr="005B6DCF">
        <w:rPr>
          <w:rFonts w:ascii="Times New Roman" w:hAnsi="Times New Roman" w:cs="Times New Roman"/>
          <w:sz w:val="24"/>
          <w:szCs w:val="24"/>
          <w:rPrChange w:id="340" w:author="Samantha Parks" w:date="2018-04-09T16:10:00Z">
            <w:rPr/>
          </w:rPrChange>
        </w:rPr>
        <w:t xml:space="preserve"> later</w:t>
      </w:r>
      <w:r w:rsidR="00587BC6" w:rsidRPr="005B6DCF">
        <w:rPr>
          <w:rFonts w:ascii="Times New Roman" w:hAnsi="Times New Roman" w:cs="Times New Roman"/>
          <w:sz w:val="24"/>
          <w:szCs w:val="24"/>
          <w:rPrChange w:id="341" w:author="Samantha Parks" w:date="2018-04-09T16:10:00Z">
            <w:rPr/>
          </w:rPrChange>
        </w:rPr>
        <w:t xml:space="preserve"> was</w:t>
      </w:r>
      <w:r w:rsidR="00E871F5" w:rsidRPr="005B6DCF">
        <w:rPr>
          <w:rFonts w:ascii="Times New Roman" w:hAnsi="Times New Roman" w:cs="Times New Roman"/>
          <w:sz w:val="24"/>
          <w:szCs w:val="24"/>
          <w:rPrChange w:id="342" w:author="Samantha Parks" w:date="2018-04-09T16:10:00Z">
            <w:rPr/>
          </w:rPrChange>
        </w:rPr>
        <w:t xml:space="preserve"> known </w:t>
      </w:r>
      <w:r w:rsidR="00E871F5" w:rsidRPr="005B6DCF">
        <w:rPr>
          <w:rFonts w:ascii="Times New Roman" w:hAnsi="Times New Roman" w:cs="Times New Roman"/>
          <w:sz w:val="24"/>
          <w:szCs w:val="24"/>
          <w:rPrChange w:id="343" w:author="Samantha Parks" w:date="2018-04-09T16:10:00Z">
            <w:rPr/>
          </w:rPrChange>
        </w:rPr>
        <w:lastRenderedPageBreak/>
        <w:t>had a true impact on my life and nursing</w:t>
      </w:r>
      <w:r w:rsidR="005B6DCF">
        <w:rPr>
          <w:rFonts w:ascii="Times New Roman" w:hAnsi="Times New Roman" w:cs="Times New Roman"/>
          <w:sz w:val="24"/>
          <w:szCs w:val="24"/>
        </w:rPr>
        <w:t>.</w:t>
      </w:r>
      <w:r w:rsidR="00D77DFC" w:rsidRPr="005B6DCF">
        <w:rPr>
          <w:rFonts w:ascii="Times New Roman" w:hAnsi="Times New Roman" w:cs="Times New Roman"/>
          <w:sz w:val="24"/>
          <w:szCs w:val="24"/>
        </w:rPr>
        <w:t xml:space="preserve"> She was known to be everywhere on the clinical units. Sometime</w:t>
      </w:r>
      <w:r w:rsidR="00194860" w:rsidRPr="005B6DCF">
        <w:rPr>
          <w:rFonts w:ascii="Times New Roman" w:hAnsi="Times New Roman" w:cs="Times New Roman"/>
          <w:sz w:val="24"/>
          <w:szCs w:val="24"/>
        </w:rPr>
        <w:t>s,</w:t>
      </w:r>
      <w:r w:rsidR="005B6DCF">
        <w:rPr>
          <w:rFonts w:ascii="Times New Roman" w:hAnsi="Times New Roman" w:cs="Times New Roman"/>
          <w:sz w:val="24"/>
          <w:szCs w:val="24"/>
        </w:rPr>
        <w:t xml:space="preserve"> </w:t>
      </w:r>
      <w:r w:rsidR="00D77DFC" w:rsidRPr="005B6DCF">
        <w:rPr>
          <w:rFonts w:ascii="Times New Roman" w:hAnsi="Times New Roman" w:cs="Times New Roman"/>
          <w:sz w:val="24"/>
          <w:szCs w:val="24"/>
        </w:rPr>
        <w:t>if you forgot to b</w:t>
      </w:r>
      <w:r w:rsidR="00587BC6" w:rsidRPr="005B6DCF">
        <w:rPr>
          <w:rFonts w:ascii="Times New Roman" w:hAnsi="Times New Roman" w:cs="Times New Roman"/>
          <w:sz w:val="24"/>
          <w:szCs w:val="24"/>
          <w:rPrChange w:id="344" w:author="Samantha Parks" w:date="2018-04-09T16:10:00Z">
            <w:rPr/>
          </w:rPrChange>
        </w:rPr>
        <w:t>ring a facecloth back to the bedside for a wash, and she’d catch</w:t>
      </w:r>
      <w:r w:rsidR="00591B6C" w:rsidRPr="005B6DCF">
        <w:rPr>
          <w:rFonts w:ascii="Times New Roman" w:hAnsi="Times New Roman" w:cs="Times New Roman"/>
          <w:sz w:val="24"/>
          <w:szCs w:val="24"/>
          <w:rPrChange w:id="345" w:author="Samantha Parks" w:date="2018-04-09T16:10:00Z">
            <w:rPr/>
          </w:rPrChange>
        </w:rPr>
        <w:t xml:space="preserve"> you making another trip! Oh oh oh </w:t>
      </w:r>
      <w:r w:rsidR="00587BC6" w:rsidRPr="005B6DCF">
        <w:rPr>
          <w:rFonts w:ascii="Times New Roman" w:hAnsi="Times New Roman" w:cs="Times New Roman"/>
          <w:sz w:val="24"/>
          <w:szCs w:val="24"/>
          <w:rPrChange w:id="346" w:author="Samantha Parks" w:date="2018-04-09T16:10:00Z">
            <w:rPr/>
          </w:rPrChange>
        </w:rPr>
        <w:t>[chuckles] you were well organized and she was wonderful. I would say she has to stand out first for all the years</w:t>
      </w:r>
      <w:r w:rsidR="00194860" w:rsidRPr="005B6DCF">
        <w:rPr>
          <w:rFonts w:ascii="Times New Roman" w:hAnsi="Times New Roman" w:cs="Times New Roman"/>
          <w:sz w:val="24"/>
          <w:szCs w:val="24"/>
        </w:rPr>
        <w:t>. A</w:t>
      </w:r>
      <w:r w:rsidR="00D77DFC" w:rsidRPr="005B6DCF">
        <w:rPr>
          <w:rFonts w:ascii="Times New Roman" w:hAnsi="Times New Roman" w:cs="Times New Roman"/>
          <w:sz w:val="24"/>
          <w:szCs w:val="24"/>
        </w:rPr>
        <w:t xml:space="preserve">nd </w:t>
      </w:r>
      <w:r w:rsidR="00E847F2" w:rsidRPr="005B6DCF">
        <w:rPr>
          <w:rFonts w:ascii="Times New Roman" w:hAnsi="Times New Roman" w:cs="Times New Roman"/>
          <w:sz w:val="24"/>
          <w:szCs w:val="24"/>
          <w:rPrChange w:id="347" w:author="Samantha Parks" w:date="2018-04-09T16:10:00Z">
            <w:rPr/>
          </w:rPrChange>
        </w:rPr>
        <w:t>Sister D</w:t>
      </w:r>
      <w:r w:rsidR="00D0514E" w:rsidRPr="005B6DCF">
        <w:rPr>
          <w:rFonts w:ascii="Times New Roman" w:hAnsi="Times New Roman" w:cs="Times New Roman"/>
          <w:sz w:val="24"/>
          <w:szCs w:val="24"/>
        </w:rPr>
        <w:t>onalda</w:t>
      </w:r>
      <w:r w:rsidR="00587BC6" w:rsidRPr="005B6DCF">
        <w:rPr>
          <w:rFonts w:ascii="Times New Roman" w:hAnsi="Times New Roman" w:cs="Times New Roman"/>
          <w:sz w:val="24"/>
          <w:szCs w:val="24"/>
          <w:rPrChange w:id="348" w:author="Samantha Parks" w:date="2018-04-09T16:10:00Z">
            <w:rPr/>
          </w:rPrChange>
        </w:rPr>
        <w:t xml:space="preserve"> </w:t>
      </w:r>
      <w:r w:rsidR="00D77DFC" w:rsidRPr="005B6DCF">
        <w:rPr>
          <w:rFonts w:ascii="Times New Roman" w:hAnsi="Times New Roman" w:cs="Times New Roman"/>
          <w:sz w:val="24"/>
          <w:szCs w:val="24"/>
        </w:rPr>
        <w:t xml:space="preserve">was </w:t>
      </w:r>
      <w:r w:rsidR="002209AC" w:rsidRPr="005B6DCF">
        <w:rPr>
          <w:rFonts w:ascii="Times New Roman" w:hAnsi="Times New Roman" w:cs="Times New Roman"/>
          <w:sz w:val="24"/>
          <w:szCs w:val="24"/>
        </w:rPr>
        <w:t xml:space="preserve">also </w:t>
      </w:r>
      <w:r w:rsidR="00D77DFC" w:rsidRPr="005B6DCF">
        <w:rPr>
          <w:rFonts w:ascii="Times New Roman" w:hAnsi="Times New Roman" w:cs="Times New Roman"/>
          <w:sz w:val="24"/>
          <w:szCs w:val="24"/>
        </w:rPr>
        <w:t>key in the nursing program.  She tau</w:t>
      </w:r>
      <w:r w:rsidR="003F7753" w:rsidRPr="005B6DCF">
        <w:rPr>
          <w:rFonts w:ascii="Times New Roman" w:hAnsi="Times New Roman" w:cs="Times New Roman"/>
          <w:sz w:val="24"/>
          <w:szCs w:val="24"/>
        </w:rPr>
        <w:t>g</w:t>
      </w:r>
      <w:r w:rsidR="00D77DFC" w:rsidRPr="005B6DCF">
        <w:rPr>
          <w:rFonts w:ascii="Times New Roman" w:hAnsi="Times New Roman" w:cs="Times New Roman"/>
          <w:sz w:val="24"/>
          <w:szCs w:val="24"/>
        </w:rPr>
        <w:t xml:space="preserve">ht </w:t>
      </w:r>
      <w:r w:rsidR="00587BC6" w:rsidRPr="005B6DCF">
        <w:rPr>
          <w:rFonts w:ascii="Times New Roman" w:hAnsi="Times New Roman" w:cs="Times New Roman"/>
          <w:sz w:val="24"/>
          <w:szCs w:val="24"/>
          <w:rPrChange w:id="349" w:author="Samantha Parks" w:date="2018-04-09T16:10:00Z">
            <w:rPr/>
          </w:rPrChange>
        </w:rPr>
        <w:t xml:space="preserve">anatomy and physiology </w:t>
      </w:r>
      <w:r w:rsidR="00E847F2" w:rsidRPr="005B6DCF">
        <w:rPr>
          <w:rFonts w:ascii="Times New Roman" w:hAnsi="Times New Roman" w:cs="Times New Roman"/>
          <w:sz w:val="24"/>
          <w:szCs w:val="24"/>
          <w:rPrChange w:id="350" w:author="Samantha Parks" w:date="2018-04-09T16:10:00Z">
            <w:rPr/>
          </w:rPrChange>
        </w:rPr>
        <w:t xml:space="preserve">and a lot of </w:t>
      </w:r>
      <w:r w:rsidR="00D0514E" w:rsidRPr="005B6DCF">
        <w:rPr>
          <w:rFonts w:ascii="Times New Roman" w:hAnsi="Times New Roman" w:cs="Times New Roman"/>
          <w:sz w:val="24"/>
          <w:szCs w:val="24"/>
        </w:rPr>
        <w:t xml:space="preserve">the </w:t>
      </w:r>
      <w:r w:rsidR="00591B6C" w:rsidRPr="005B6DCF">
        <w:rPr>
          <w:rFonts w:ascii="Times New Roman" w:hAnsi="Times New Roman" w:cs="Times New Roman"/>
          <w:sz w:val="24"/>
          <w:szCs w:val="24"/>
          <w:rPrChange w:id="351" w:author="Samantha Parks" w:date="2018-04-09T16:10:00Z">
            <w:rPr/>
          </w:rPrChange>
        </w:rPr>
        <w:t>sciences</w:t>
      </w:r>
      <w:r w:rsidR="005B6DCF">
        <w:rPr>
          <w:rFonts w:ascii="Times New Roman" w:hAnsi="Times New Roman" w:cs="Times New Roman"/>
          <w:sz w:val="24"/>
          <w:szCs w:val="24"/>
        </w:rPr>
        <w:t>.</w:t>
      </w:r>
      <w:ins w:id="352" w:author="John Quinn" w:date="2018-04-08T13:14:00Z">
        <w:r w:rsidR="005F422E" w:rsidRPr="00B93F03">
          <w:rPr>
            <w:rStyle w:val="FootnoteReference"/>
            <w:rFonts w:ascii="Times New Roman" w:hAnsi="Times New Roman" w:cs="Times New Roman"/>
            <w:sz w:val="24"/>
            <w:szCs w:val="24"/>
            <w:rPrChange w:id="353" w:author="Samantha Parks" w:date="2018-04-09T16:10:00Z">
              <w:rPr>
                <w:rStyle w:val="FootnoteReference"/>
              </w:rPr>
            </w:rPrChange>
          </w:rPr>
          <w:footnoteReference w:id="3"/>
        </w:r>
      </w:ins>
      <w:r w:rsidR="005B6DCF">
        <w:rPr>
          <w:rFonts w:ascii="Times New Roman" w:hAnsi="Times New Roman" w:cs="Times New Roman"/>
          <w:sz w:val="24"/>
          <w:szCs w:val="24"/>
        </w:rPr>
        <w:t xml:space="preserve"> </w:t>
      </w:r>
      <w:r w:rsidR="00591B6C" w:rsidRPr="005B6DCF">
        <w:rPr>
          <w:rFonts w:ascii="Times New Roman" w:hAnsi="Times New Roman" w:cs="Times New Roman"/>
          <w:sz w:val="24"/>
          <w:szCs w:val="24"/>
          <w:rPrChange w:id="356" w:author="Samantha Parks" w:date="2018-04-09T16:10:00Z">
            <w:rPr/>
          </w:rPrChange>
        </w:rPr>
        <w:t xml:space="preserve"> Sister Philemon wh</w:t>
      </w:r>
      <w:r w:rsidR="003F7753" w:rsidRPr="005B6DCF">
        <w:rPr>
          <w:rFonts w:ascii="Times New Roman" w:hAnsi="Times New Roman" w:cs="Times New Roman"/>
          <w:sz w:val="24"/>
          <w:szCs w:val="24"/>
        </w:rPr>
        <w:t>ose</w:t>
      </w:r>
      <w:r w:rsidR="00E7429C" w:rsidRPr="005B6DCF">
        <w:rPr>
          <w:rFonts w:ascii="Times New Roman" w:hAnsi="Times New Roman" w:cs="Times New Roman"/>
          <w:sz w:val="24"/>
          <w:szCs w:val="24"/>
        </w:rPr>
        <w:t xml:space="preserve"> </w:t>
      </w:r>
      <w:r w:rsidR="005B6DCF">
        <w:rPr>
          <w:rFonts w:ascii="Times New Roman" w:hAnsi="Times New Roman" w:cs="Times New Roman"/>
          <w:sz w:val="24"/>
          <w:szCs w:val="24"/>
        </w:rPr>
        <w:t>picture is over there</w:t>
      </w:r>
      <w:r w:rsidR="00591B6C" w:rsidRPr="005B6DCF">
        <w:rPr>
          <w:rFonts w:ascii="Times New Roman" w:hAnsi="Times New Roman" w:cs="Times New Roman"/>
          <w:sz w:val="24"/>
          <w:szCs w:val="24"/>
          <w:rPrChange w:id="357" w:author="Samantha Parks" w:date="2018-04-09T16:10:00Z">
            <w:rPr/>
          </w:rPrChange>
        </w:rPr>
        <w:t xml:space="preserve"> by the chemistry</w:t>
      </w:r>
      <w:r w:rsidR="005219EB" w:rsidRPr="005B6DCF">
        <w:rPr>
          <w:rFonts w:ascii="Times New Roman" w:hAnsi="Times New Roman" w:cs="Times New Roman"/>
          <w:sz w:val="24"/>
          <w:szCs w:val="24"/>
        </w:rPr>
        <w:t xml:space="preserve"> </w:t>
      </w:r>
      <w:r w:rsidR="00D77DFC" w:rsidRPr="005B6DCF">
        <w:rPr>
          <w:rFonts w:ascii="Times New Roman" w:hAnsi="Times New Roman" w:cs="Times New Roman"/>
          <w:sz w:val="24"/>
          <w:szCs w:val="24"/>
        </w:rPr>
        <w:t>lab</w:t>
      </w:r>
      <w:r w:rsidR="00591B6C" w:rsidRPr="005B6DCF">
        <w:rPr>
          <w:rFonts w:ascii="Times New Roman" w:hAnsi="Times New Roman" w:cs="Times New Roman"/>
          <w:sz w:val="24"/>
          <w:szCs w:val="24"/>
          <w:rPrChange w:id="358" w:author="Samantha Parks" w:date="2018-04-09T16:10:00Z">
            <w:rPr/>
          </w:rPrChange>
        </w:rPr>
        <w:t>, taught us chemistry and I think physics. Sister Mary</w:t>
      </w:r>
      <w:r w:rsidR="005C7235" w:rsidRPr="005B6DCF">
        <w:rPr>
          <w:rFonts w:ascii="Times New Roman" w:hAnsi="Times New Roman" w:cs="Times New Roman"/>
          <w:sz w:val="24"/>
          <w:szCs w:val="24"/>
        </w:rPr>
        <w:t xml:space="preserve"> Jean of c</w:t>
      </w:r>
      <w:r w:rsidR="00591B6C" w:rsidRPr="005B6DCF">
        <w:rPr>
          <w:rFonts w:ascii="Times New Roman" w:hAnsi="Times New Roman" w:cs="Times New Roman"/>
          <w:sz w:val="24"/>
          <w:szCs w:val="24"/>
          <w:rPrChange w:id="359" w:author="Samantha Parks" w:date="2018-04-09T16:10:00Z">
            <w:rPr/>
          </w:rPrChange>
        </w:rPr>
        <w:t>ourse, English. Let’s see, what other courses? Of course we had Monsignor S</w:t>
      </w:r>
      <w:r w:rsidR="005C7235" w:rsidRPr="005B6DCF">
        <w:rPr>
          <w:rFonts w:ascii="Times New Roman" w:hAnsi="Times New Roman" w:cs="Times New Roman"/>
          <w:sz w:val="24"/>
          <w:szCs w:val="24"/>
        </w:rPr>
        <w:t xml:space="preserve">hea, who </w:t>
      </w:r>
      <w:r w:rsidR="00591B6C" w:rsidRPr="005B6DCF">
        <w:rPr>
          <w:rFonts w:ascii="Times New Roman" w:hAnsi="Times New Roman" w:cs="Times New Roman"/>
          <w:sz w:val="24"/>
          <w:szCs w:val="24"/>
          <w:rPrChange w:id="360" w:author="Samantha Parks" w:date="2018-04-09T16:10:00Z">
            <w:rPr/>
          </w:rPrChange>
        </w:rPr>
        <w:t>was Father Sh</w:t>
      </w:r>
      <w:r w:rsidR="005C7235" w:rsidRPr="005B6DCF">
        <w:rPr>
          <w:rFonts w:ascii="Times New Roman" w:hAnsi="Times New Roman" w:cs="Times New Roman"/>
          <w:sz w:val="24"/>
          <w:szCs w:val="24"/>
        </w:rPr>
        <w:t>ea a</w:t>
      </w:r>
      <w:r w:rsidR="00591B6C" w:rsidRPr="005B6DCF">
        <w:rPr>
          <w:rFonts w:ascii="Times New Roman" w:hAnsi="Times New Roman" w:cs="Times New Roman"/>
          <w:sz w:val="24"/>
          <w:szCs w:val="24"/>
          <w:rPrChange w:id="361" w:author="Samantha Parks" w:date="2018-04-09T16:10:00Z">
            <w:rPr/>
          </w:rPrChange>
        </w:rPr>
        <w:t>t the time for religion. I had Sister, for sociology</w:t>
      </w:r>
      <w:r w:rsidR="00194860" w:rsidRPr="005B6DCF">
        <w:rPr>
          <w:rFonts w:ascii="Times New Roman" w:hAnsi="Times New Roman" w:cs="Times New Roman"/>
          <w:sz w:val="24"/>
          <w:szCs w:val="24"/>
        </w:rPr>
        <w:t>,</w:t>
      </w:r>
      <w:r w:rsidR="00591B6C" w:rsidRPr="005B6DCF">
        <w:rPr>
          <w:rFonts w:ascii="Times New Roman" w:hAnsi="Times New Roman" w:cs="Times New Roman"/>
          <w:sz w:val="24"/>
          <w:szCs w:val="24"/>
          <w:rPrChange w:id="362" w:author="Samantha Parks" w:date="2018-04-09T16:10:00Z">
            <w:rPr/>
          </w:rPrChange>
        </w:rPr>
        <w:t xml:space="preserve"> she was later president. Sister [pause] she was like about the third president [ruffles through yearbook] Mary Christopher taught sociology.</w:t>
      </w:r>
      <w:ins w:id="363" w:author="John Quinn" w:date="2018-04-08T13:14:00Z">
        <w:r w:rsidR="005F422E" w:rsidRPr="00B93F03">
          <w:rPr>
            <w:rStyle w:val="FootnoteReference"/>
            <w:rFonts w:ascii="Times New Roman" w:hAnsi="Times New Roman" w:cs="Times New Roman"/>
            <w:sz w:val="24"/>
            <w:szCs w:val="24"/>
            <w:rPrChange w:id="364" w:author="Samantha Parks" w:date="2018-04-09T16:10:00Z">
              <w:rPr>
                <w:rStyle w:val="FootnoteReference"/>
              </w:rPr>
            </w:rPrChange>
          </w:rPr>
          <w:footnoteReference w:id="4"/>
        </w:r>
      </w:ins>
      <w:r w:rsidR="00591B6C" w:rsidRPr="005B6DCF">
        <w:rPr>
          <w:rFonts w:ascii="Times New Roman" w:hAnsi="Times New Roman" w:cs="Times New Roman"/>
          <w:sz w:val="24"/>
          <w:szCs w:val="24"/>
          <w:rPrChange w:id="366" w:author="Samantha Parks" w:date="2018-04-09T16:10:00Z">
            <w:rPr/>
          </w:rPrChange>
        </w:rPr>
        <w:t xml:space="preserve"> </w:t>
      </w:r>
      <w:r w:rsidR="001324C5" w:rsidRPr="005B6DCF">
        <w:rPr>
          <w:rFonts w:ascii="Times New Roman" w:hAnsi="Times New Roman" w:cs="Times New Roman"/>
          <w:sz w:val="24"/>
          <w:szCs w:val="24"/>
          <w:rPrChange w:id="367" w:author="Samantha Parks" w:date="2018-04-09T16:10:00Z">
            <w:rPr/>
          </w:rPrChange>
        </w:rPr>
        <w:t>And this was Sister Madeline [points to Sister Madeline’s picture in yearbook] and that was Sister D</w:t>
      </w:r>
      <w:r w:rsidR="00D0514E" w:rsidRPr="005B6DCF">
        <w:rPr>
          <w:rFonts w:ascii="Times New Roman" w:hAnsi="Times New Roman" w:cs="Times New Roman"/>
          <w:sz w:val="24"/>
          <w:szCs w:val="24"/>
        </w:rPr>
        <w:t>onalda</w:t>
      </w:r>
      <w:r w:rsidR="001324C5" w:rsidRPr="005B6DCF">
        <w:rPr>
          <w:rFonts w:ascii="Times New Roman" w:hAnsi="Times New Roman" w:cs="Times New Roman"/>
          <w:sz w:val="24"/>
          <w:szCs w:val="24"/>
          <w:rPrChange w:id="368" w:author="Samantha Parks" w:date="2018-04-09T16:10:00Z">
            <w:rPr/>
          </w:rPrChange>
        </w:rPr>
        <w:t xml:space="preserve"> [points to Sister D</w:t>
      </w:r>
      <w:r w:rsidR="00D0514E" w:rsidRPr="005B6DCF">
        <w:rPr>
          <w:rFonts w:ascii="Times New Roman" w:hAnsi="Times New Roman" w:cs="Times New Roman"/>
          <w:sz w:val="24"/>
          <w:szCs w:val="24"/>
        </w:rPr>
        <w:t>onalda’</w:t>
      </w:r>
      <w:r w:rsidR="001324C5" w:rsidRPr="005B6DCF">
        <w:rPr>
          <w:rFonts w:ascii="Times New Roman" w:hAnsi="Times New Roman" w:cs="Times New Roman"/>
          <w:sz w:val="24"/>
          <w:szCs w:val="24"/>
          <w:rPrChange w:id="369" w:author="Samantha Parks" w:date="2018-04-09T16:10:00Z">
            <w:rPr/>
          </w:rPrChange>
        </w:rPr>
        <w:t xml:space="preserve">s picture in yearbook] and between the two of them they ran the nursing department. This was a nun who graduated the year ahead of us and </w:t>
      </w:r>
      <w:r w:rsidR="005219EB" w:rsidRPr="005B6DCF">
        <w:rPr>
          <w:rFonts w:ascii="Times New Roman" w:hAnsi="Times New Roman" w:cs="Times New Roman"/>
          <w:sz w:val="24"/>
          <w:szCs w:val="24"/>
        </w:rPr>
        <w:t>she</w:t>
      </w:r>
      <w:r w:rsidR="001324C5" w:rsidRPr="005B6DCF">
        <w:rPr>
          <w:rFonts w:ascii="Times New Roman" w:hAnsi="Times New Roman" w:cs="Times New Roman"/>
          <w:sz w:val="24"/>
          <w:szCs w:val="24"/>
          <w:rPrChange w:id="370" w:author="Samantha Parks" w:date="2018-04-09T16:10:00Z">
            <w:rPr/>
          </w:rPrChange>
        </w:rPr>
        <w:t xml:space="preserve"> </w:t>
      </w:r>
      <w:r w:rsidR="005219EB" w:rsidRPr="005B6DCF">
        <w:rPr>
          <w:rFonts w:ascii="Times New Roman" w:hAnsi="Times New Roman" w:cs="Times New Roman"/>
          <w:sz w:val="24"/>
          <w:szCs w:val="24"/>
        </w:rPr>
        <w:t>worked with new students in the clinical setting I think it was Sr</w:t>
      </w:r>
      <w:r w:rsidR="00194860" w:rsidRPr="005B6DCF">
        <w:rPr>
          <w:rFonts w:ascii="Times New Roman" w:hAnsi="Times New Roman" w:cs="Times New Roman"/>
          <w:sz w:val="24"/>
          <w:szCs w:val="24"/>
        </w:rPr>
        <w:t>.</w:t>
      </w:r>
      <w:r w:rsidR="005219EB" w:rsidRPr="005B6DCF">
        <w:rPr>
          <w:rFonts w:ascii="Times New Roman" w:hAnsi="Times New Roman" w:cs="Times New Roman"/>
          <w:sz w:val="24"/>
          <w:szCs w:val="24"/>
        </w:rPr>
        <w:t xml:space="preserve"> Mary Geralyn.</w:t>
      </w:r>
      <w:r w:rsidR="001324C5" w:rsidRPr="005B6DCF">
        <w:rPr>
          <w:rFonts w:ascii="Times New Roman" w:hAnsi="Times New Roman" w:cs="Times New Roman"/>
          <w:sz w:val="24"/>
          <w:szCs w:val="24"/>
          <w:rPrChange w:id="371" w:author="Samantha Parks" w:date="2018-04-09T16:10:00Z">
            <w:rPr/>
          </w:rPrChange>
        </w:rPr>
        <w:t xml:space="preserve"> Most of the faculty at that time were all, notice [points out that they were nuns]. [Laughs] You don’t see that, and of course then we had the chapel</w:t>
      </w:r>
      <w:r w:rsidR="005C7235" w:rsidRPr="005B6DCF">
        <w:rPr>
          <w:rFonts w:ascii="Times New Roman" w:hAnsi="Times New Roman" w:cs="Times New Roman"/>
          <w:sz w:val="24"/>
          <w:szCs w:val="24"/>
        </w:rPr>
        <w:t xml:space="preserve"> (</w:t>
      </w:r>
      <w:r w:rsidR="001F1F3F" w:rsidRPr="005B6DCF">
        <w:rPr>
          <w:rFonts w:ascii="Times New Roman" w:hAnsi="Times New Roman" w:cs="Times New Roman"/>
          <w:sz w:val="24"/>
          <w:szCs w:val="24"/>
        </w:rPr>
        <w:t>which is not there anymore)</w:t>
      </w:r>
      <w:del w:id="372" w:author="John Quinn" w:date="2018-04-08T13:16:00Z">
        <w:r w:rsidR="001324C5" w:rsidRPr="005B6DCF" w:rsidDel="005F422E">
          <w:rPr>
            <w:rFonts w:ascii="Times New Roman" w:hAnsi="Times New Roman" w:cs="Times New Roman"/>
            <w:sz w:val="24"/>
            <w:szCs w:val="24"/>
            <w:rPrChange w:id="373" w:author="Samantha Parks" w:date="2018-04-09T16:10:00Z">
              <w:rPr/>
            </w:rPrChange>
          </w:rPr>
          <w:delText xml:space="preserve"> </w:delText>
        </w:r>
      </w:del>
      <w:r w:rsidR="001F1F3F" w:rsidRPr="005B6DCF">
        <w:rPr>
          <w:rFonts w:ascii="Times New Roman" w:hAnsi="Times New Roman" w:cs="Times New Roman"/>
          <w:sz w:val="24"/>
          <w:szCs w:val="24"/>
        </w:rPr>
        <w:t xml:space="preserve"> </w:t>
      </w:r>
      <w:r w:rsidR="001324C5" w:rsidRPr="005B6DCF">
        <w:rPr>
          <w:rFonts w:ascii="Times New Roman" w:hAnsi="Times New Roman" w:cs="Times New Roman"/>
          <w:sz w:val="24"/>
          <w:szCs w:val="24"/>
          <w:rPrChange w:id="374" w:author="Samantha Parks" w:date="2018-04-09T16:10:00Z">
            <w:rPr/>
          </w:rPrChange>
        </w:rPr>
        <w:t xml:space="preserve"> in Ochre Court, and that’s where a lot of our activities took place. In our freshman year, I’m jumping around again. We had an investiture ceremony in December and </w:t>
      </w:r>
      <w:r w:rsidR="005219EB" w:rsidRPr="005B6DCF">
        <w:rPr>
          <w:rFonts w:ascii="Times New Roman" w:hAnsi="Times New Roman" w:cs="Times New Roman"/>
          <w:sz w:val="24"/>
          <w:szCs w:val="24"/>
        </w:rPr>
        <w:t xml:space="preserve">it is </w:t>
      </w:r>
      <w:r w:rsidR="001324C5" w:rsidRPr="005B6DCF">
        <w:rPr>
          <w:rFonts w:ascii="Times New Roman" w:hAnsi="Times New Roman" w:cs="Times New Roman"/>
          <w:sz w:val="24"/>
          <w:szCs w:val="24"/>
          <w:rPrChange w:id="375" w:author="Samantha Parks" w:date="2018-04-09T16:10:00Z">
            <w:rPr/>
          </w:rPrChange>
        </w:rPr>
        <w:t>like what they do to the junior students now at the</w:t>
      </w:r>
      <w:r w:rsidR="0019178D" w:rsidRPr="005B6DCF">
        <w:rPr>
          <w:rFonts w:ascii="Times New Roman" w:hAnsi="Times New Roman" w:cs="Times New Roman"/>
          <w:sz w:val="24"/>
          <w:szCs w:val="24"/>
          <w:rPrChange w:id="376" w:author="Samantha Parks" w:date="2018-04-09T16:10:00Z">
            <w:rPr/>
          </w:rPrChange>
        </w:rPr>
        <w:t xml:space="preserve"> ceremony where they’re inducted into academia. Now you’ve done two years, now you’re consider</w:t>
      </w:r>
      <w:ins w:id="377" w:author="John Quinn" w:date="2018-04-08T13:17:00Z">
        <w:r w:rsidR="005F422E" w:rsidRPr="005B6DCF">
          <w:rPr>
            <w:rFonts w:ascii="Times New Roman" w:hAnsi="Times New Roman" w:cs="Times New Roman"/>
            <w:sz w:val="24"/>
            <w:szCs w:val="24"/>
            <w:rPrChange w:id="378" w:author="Samantha Parks" w:date="2018-04-09T16:10:00Z">
              <w:rPr/>
            </w:rPrChange>
          </w:rPr>
          <w:t>ed</w:t>
        </w:r>
      </w:ins>
      <w:r w:rsidR="0019178D" w:rsidRPr="005B6DCF">
        <w:rPr>
          <w:rFonts w:ascii="Times New Roman" w:hAnsi="Times New Roman" w:cs="Times New Roman"/>
          <w:sz w:val="24"/>
          <w:szCs w:val="24"/>
          <w:rPrChange w:id="379" w:author="Samantha Parks" w:date="2018-04-09T16:10:00Z">
            <w:rPr/>
          </w:rPrChange>
        </w:rPr>
        <w:t xml:space="preserve"> in academia, but we had that in December of our freshman year, and we wore cap and gowns every Friday for services like that, and our cap and gown became a part of our ritual until </w:t>
      </w:r>
      <w:r w:rsidR="0019178D" w:rsidRPr="005B6DCF">
        <w:rPr>
          <w:rFonts w:ascii="Times New Roman" w:hAnsi="Times New Roman" w:cs="Times New Roman"/>
          <w:sz w:val="24"/>
          <w:szCs w:val="24"/>
          <w:rPrChange w:id="380" w:author="Samantha Parks" w:date="2018-04-09T16:10:00Z">
            <w:rPr/>
          </w:rPrChange>
        </w:rPr>
        <w:lastRenderedPageBreak/>
        <w:t>we went to the hospital and then of course our nursing</w:t>
      </w:r>
      <w:r w:rsidR="005219EB" w:rsidRPr="005B6DCF">
        <w:rPr>
          <w:rFonts w:ascii="Times New Roman" w:hAnsi="Times New Roman" w:cs="Times New Roman"/>
          <w:sz w:val="24"/>
          <w:szCs w:val="24"/>
        </w:rPr>
        <w:t xml:space="preserve"> uniforms were worn.</w:t>
      </w:r>
      <w:r w:rsidR="0019178D" w:rsidRPr="005B6DCF">
        <w:rPr>
          <w:rFonts w:ascii="Times New Roman" w:hAnsi="Times New Roman" w:cs="Times New Roman"/>
          <w:sz w:val="24"/>
          <w:szCs w:val="24"/>
          <w:rPrChange w:id="381" w:author="Samantha Parks" w:date="2018-04-09T16:10:00Z">
            <w:rPr/>
          </w:rPrChange>
        </w:rPr>
        <w:t xml:space="preserve"> That was a part of everybody’s ritual.</w:t>
      </w:r>
      <w:r w:rsidR="00F27D59" w:rsidRPr="005B6DCF">
        <w:rPr>
          <w:rFonts w:ascii="Times New Roman" w:hAnsi="Times New Roman" w:cs="Times New Roman"/>
          <w:sz w:val="24"/>
          <w:szCs w:val="24"/>
          <w:rPrChange w:id="382" w:author="Samantha Parks" w:date="2018-04-09T16:10:00Z">
            <w:rPr/>
          </w:rPrChange>
        </w:rPr>
        <w:t xml:space="preserve"> </w:t>
      </w:r>
    </w:p>
    <w:p w:rsidR="00FC06C8" w:rsidRPr="00B93F03" w:rsidRDefault="00F27D59">
      <w:pPr>
        <w:spacing w:line="480" w:lineRule="auto"/>
        <w:rPr>
          <w:rFonts w:ascii="Times New Roman" w:hAnsi="Times New Roman" w:cs="Times New Roman"/>
          <w:sz w:val="24"/>
          <w:szCs w:val="24"/>
          <w:rPrChange w:id="383" w:author="Samantha Parks" w:date="2018-04-09T16:10:00Z">
            <w:rPr/>
          </w:rPrChange>
        </w:rPr>
        <w:pPrChange w:id="384" w:author="Samantha Parks" w:date="2018-04-09T16:10:00Z">
          <w:pPr/>
        </w:pPrChange>
      </w:pPr>
      <w:r w:rsidRPr="00ED4432">
        <w:rPr>
          <w:rFonts w:ascii="Times New Roman" w:hAnsi="Times New Roman" w:cs="Times New Roman"/>
          <w:sz w:val="24"/>
          <w:szCs w:val="24"/>
          <w:u w:val="single"/>
          <w:rPrChange w:id="385" w:author="Samantha Parks" w:date="2018-04-09T16:14:00Z">
            <w:rPr/>
          </w:rPrChange>
        </w:rPr>
        <w:t>Samantha:</w:t>
      </w:r>
      <w:r w:rsidRPr="00B93F03">
        <w:rPr>
          <w:rFonts w:ascii="Times New Roman" w:hAnsi="Times New Roman" w:cs="Times New Roman"/>
          <w:sz w:val="24"/>
          <w:szCs w:val="24"/>
          <w:rPrChange w:id="386" w:author="Samantha Parks" w:date="2018-04-09T16:10:00Z">
            <w:rPr/>
          </w:rPrChange>
        </w:rPr>
        <w:t xml:space="preserve"> No, it’s totally fine! Any other like last, any particular memories just from your years as a student? Anything that stands out?</w:t>
      </w:r>
    </w:p>
    <w:p w:rsidR="00F27D59" w:rsidRPr="00B93F03" w:rsidRDefault="00F27D59">
      <w:pPr>
        <w:spacing w:line="480" w:lineRule="auto"/>
        <w:rPr>
          <w:rFonts w:ascii="Times New Roman" w:hAnsi="Times New Roman" w:cs="Times New Roman"/>
          <w:sz w:val="24"/>
          <w:szCs w:val="24"/>
          <w:rPrChange w:id="387" w:author="Samantha Parks" w:date="2018-04-09T16:10:00Z">
            <w:rPr/>
          </w:rPrChange>
        </w:rPr>
        <w:pPrChange w:id="388" w:author="Samantha Parks" w:date="2018-04-09T16:10:00Z">
          <w:pPr/>
        </w:pPrChange>
      </w:pPr>
      <w:r w:rsidRPr="00ED4432">
        <w:rPr>
          <w:rFonts w:ascii="Times New Roman" w:hAnsi="Times New Roman" w:cs="Times New Roman"/>
          <w:sz w:val="24"/>
          <w:szCs w:val="24"/>
          <w:u w:val="single"/>
          <w:rPrChange w:id="389" w:author="Samantha Parks" w:date="2018-04-09T16:14:00Z">
            <w:rPr/>
          </w:rPrChange>
        </w:rPr>
        <w:t>Dr. Chapdelaine</w:t>
      </w:r>
      <w:r w:rsidRPr="00B93F03">
        <w:rPr>
          <w:rFonts w:ascii="Times New Roman" w:hAnsi="Times New Roman" w:cs="Times New Roman"/>
          <w:sz w:val="24"/>
          <w:szCs w:val="24"/>
          <w:rPrChange w:id="390" w:author="Samantha Parks" w:date="2018-04-09T16:10:00Z">
            <w:rPr/>
          </w:rPrChange>
        </w:rPr>
        <w:t>: No I can’t, I can’t say that I can think of anything special other than our capping</w:t>
      </w:r>
      <w:r w:rsidR="00E7429C">
        <w:rPr>
          <w:rFonts w:ascii="Times New Roman" w:hAnsi="Times New Roman" w:cs="Times New Roman"/>
          <w:sz w:val="24"/>
          <w:szCs w:val="24"/>
        </w:rPr>
        <w:t xml:space="preserve">, </w:t>
      </w:r>
      <w:r w:rsidRPr="00B93F03">
        <w:rPr>
          <w:rFonts w:ascii="Times New Roman" w:hAnsi="Times New Roman" w:cs="Times New Roman"/>
          <w:sz w:val="24"/>
          <w:szCs w:val="24"/>
          <w:rPrChange w:id="391" w:author="Samantha Parks" w:date="2018-04-09T16:10:00Z">
            <w:rPr/>
          </w:rPrChange>
        </w:rPr>
        <w:t>and when we finished</w:t>
      </w:r>
      <w:r w:rsidR="00ED5B56">
        <w:rPr>
          <w:rFonts w:ascii="Times New Roman" w:hAnsi="Times New Roman" w:cs="Times New Roman"/>
          <w:sz w:val="24"/>
          <w:szCs w:val="24"/>
        </w:rPr>
        <w:t>, Our Mercy Pin.</w:t>
      </w:r>
      <w:r w:rsidRPr="00B93F03">
        <w:rPr>
          <w:rFonts w:ascii="Times New Roman" w:hAnsi="Times New Roman" w:cs="Times New Roman"/>
          <w:sz w:val="24"/>
          <w:szCs w:val="24"/>
          <w:rPrChange w:id="392" w:author="Samantha Parks" w:date="2018-04-09T16:10:00Z">
            <w:rPr/>
          </w:rPrChange>
        </w:rPr>
        <w:t xml:space="preserve"> No I think we were a small group, we got along well together and as a matter of fact we still meet for dinner about once every other month.</w:t>
      </w:r>
    </w:p>
    <w:p w:rsidR="00F27D59" w:rsidRPr="00B93F03" w:rsidRDefault="00F27D59">
      <w:pPr>
        <w:spacing w:line="480" w:lineRule="auto"/>
        <w:rPr>
          <w:rFonts w:ascii="Times New Roman" w:hAnsi="Times New Roman" w:cs="Times New Roman"/>
          <w:sz w:val="24"/>
          <w:szCs w:val="24"/>
          <w:rPrChange w:id="393" w:author="Samantha Parks" w:date="2018-04-09T16:10:00Z">
            <w:rPr/>
          </w:rPrChange>
        </w:rPr>
        <w:pPrChange w:id="394" w:author="Samantha Parks" w:date="2018-04-09T16:10:00Z">
          <w:pPr/>
        </w:pPrChange>
      </w:pPr>
      <w:r w:rsidRPr="00ED4432">
        <w:rPr>
          <w:rFonts w:ascii="Times New Roman" w:hAnsi="Times New Roman" w:cs="Times New Roman"/>
          <w:sz w:val="24"/>
          <w:szCs w:val="24"/>
          <w:u w:val="single"/>
          <w:rPrChange w:id="395" w:author="Samantha Parks" w:date="2018-04-09T16:14:00Z">
            <w:rPr/>
          </w:rPrChange>
        </w:rPr>
        <w:t>Samantha:</w:t>
      </w:r>
      <w:r w:rsidRPr="00B93F03">
        <w:rPr>
          <w:rFonts w:ascii="Times New Roman" w:hAnsi="Times New Roman" w:cs="Times New Roman"/>
          <w:sz w:val="24"/>
          <w:szCs w:val="24"/>
          <w:rPrChange w:id="396" w:author="Samantha Parks" w:date="2018-04-09T16:10:00Z">
            <w:rPr/>
          </w:rPrChange>
        </w:rPr>
        <w:t xml:space="preserve"> Really? I love that! That’s so nice!</w:t>
      </w:r>
    </w:p>
    <w:p w:rsidR="00F27D59" w:rsidRPr="00B93F03" w:rsidRDefault="00F27D59">
      <w:pPr>
        <w:spacing w:line="480" w:lineRule="auto"/>
        <w:rPr>
          <w:rFonts w:ascii="Times New Roman" w:hAnsi="Times New Roman" w:cs="Times New Roman"/>
          <w:sz w:val="24"/>
          <w:szCs w:val="24"/>
          <w:rPrChange w:id="397" w:author="Samantha Parks" w:date="2018-04-09T16:10:00Z">
            <w:rPr/>
          </w:rPrChange>
        </w:rPr>
        <w:pPrChange w:id="398" w:author="Samantha Parks" w:date="2018-04-09T16:10:00Z">
          <w:pPr/>
        </w:pPrChange>
      </w:pPr>
      <w:r w:rsidRPr="00ED4432">
        <w:rPr>
          <w:rFonts w:ascii="Times New Roman" w:hAnsi="Times New Roman" w:cs="Times New Roman"/>
          <w:sz w:val="24"/>
          <w:szCs w:val="24"/>
          <w:u w:val="single"/>
          <w:rPrChange w:id="399" w:author="Samantha Parks" w:date="2018-04-09T16:14:00Z">
            <w:rPr/>
          </w:rPrChange>
        </w:rPr>
        <w:t>Dr. Chapdelaine:</w:t>
      </w:r>
      <w:r w:rsidRPr="00B93F03">
        <w:rPr>
          <w:rFonts w:ascii="Times New Roman" w:hAnsi="Times New Roman" w:cs="Times New Roman"/>
          <w:sz w:val="24"/>
          <w:szCs w:val="24"/>
          <w:rPrChange w:id="400" w:author="Samantha Parks" w:date="2018-04-09T16:10:00Z">
            <w:rPr/>
          </w:rPrChange>
        </w:rPr>
        <w:t xml:space="preserve"> Can you imagine?</w:t>
      </w:r>
      <w:r w:rsidR="001F1F3F">
        <w:rPr>
          <w:rFonts w:ascii="Times New Roman" w:hAnsi="Times New Roman" w:cs="Times New Roman"/>
          <w:sz w:val="24"/>
          <w:szCs w:val="24"/>
        </w:rPr>
        <w:t xml:space="preserve"> Yes</w:t>
      </w:r>
      <w:r w:rsidR="008042A1" w:rsidRPr="00B93F03">
        <w:rPr>
          <w:rFonts w:ascii="Times New Roman" w:hAnsi="Times New Roman" w:cs="Times New Roman"/>
          <w:sz w:val="24"/>
          <w:szCs w:val="24"/>
          <w:rPrChange w:id="401" w:author="Samantha Parks" w:date="2018-04-09T16:10:00Z">
            <w:rPr/>
          </w:rPrChange>
        </w:rPr>
        <w:t xml:space="preserve">! </w:t>
      </w:r>
      <w:r w:rsidRPr="00B93F03">
        <w:rPr>
          <w:rFonts w:ascii="Times New Roman" w:hAnsi="Times New Roman" w:cs="Times New Roman"/>
          <w:sz w:val="24"/>
          <w:szCs w:val="24"/>
          <w:rPrChange w:id="402" w:author="Samantha Parks" w:date="2018-04-09T16:10:00Z">
            <w:rPr/>
          </w:rPrChange>
        </w:rPr>
        <w:t>All of us eighty year old people</w:t>
      </w:r>
      <w:r w:rsidR="008042A1" w:rsidRPr="00B93F03">
        <w:rPr>
          <w:rFonts w:ascii="Times New Roman" w:hAnsi="Times New Roman" w:cs="Times New Roman"/>
          <w:sz w:val="24"/>
          <w:szCs w:val="24"/>
          <w:rPrChange w:id="403" w:author="Samantha Parks" w:date="2018-04-09T16:10:00Z">
            <w:rPr/>
          </w:rPrChange>
        </w:rPr>
        <w:t>. [Chuckles] Yep!</w:t>
      </w:r>
    </w:p>
    <w:p w:rsidR="008042A1" w:rsidRPr="00B93F03" w:rsidRDefault="008042A1">
      <w:pPr>
        <w:spacing w:line="480" w:lineRule="auto"/>
        <w:rPr>
          <w:rFonts w:ascii="Times New Roman" w:hAnsi="Times New Roman" w:cs="Times New Roman"/>
          <w:sz w:val="24"/>
          <w:szCs w:val="24"/>
          <w:rPrChange w:id="404" w:author="Samantha Parks" w:date="2018-04-09T16:10:00Z">
            <w:rPr/>
          </w:rPrChange>
        </w:rPr>
        <w:pPrChange w:id="405" w:author="Samantha Parks" w:date="2018-04-09T16:10:00Z">
          <w:pPr/>
        </w:pPrChange>
      </w:pPr>
      <w:r w:rsidRPr="00B93F03">
        <w:rPr>
          <w:rFonts w:ascii="Times New Roman" w:hAnsi="Times New Roman" w:cs="Times New Roman"/>
          <w:sz w:val="24"/>
          <w:szCs w:val="24"/>
          <w:rPrChange w:id="406" w:author="Samantha Parks" w:date="2018-04-09T16:10:00Z">
            <w:rPr/>
          </w:rPrChange>
        </w:rPr>
        <w:t>Samantha: So after graduation because there’s a gap between when you were a student here and then faculty member. So can you talk a little bit about that</w:t>
      </w:r>
      <w:r w:rsidR="00ED5B56">
        <w:rPr>
          <w:rFonts w:ascii="Times New Roman" w:hAnsi="Times New Roman" w:cs="Times New Roman"/>
          <w:sz w:val="24"/>
          <w:szCs w:val="24"/>
        </w:rPr>
        <w:t>?</w:t>
      </w:r>
    </w:p>
    <w:p w:rsidR="00342BE8" w:rsidRDefault="008042A1" w:rsidP="00732261">
      <w:pPr>
        <w:spacing w:line="480" w:lineRule="auto"/>
        <w:rPr>
          <w:rFonts w:ascii="Times New Roman" w:hAnsi="Times New Roman" w:cs="Times New Roman"/>
          <w:sz w:val="24"/>
          <w:szCs w:val="24"/>
        </w:rPr>
      </w:pPr>
      <w:r w:rsidRPr="00ED4432">
        <w:rPr>
          <w:rFonts w:ascii="Times New Roman" w:hAnsi="Times New Roman" w:cs="Times New Roman"/>
          <w:sz w:val="24"/>
          <w:szCs w:val="24"/>
          <w:u w:val="single"/>
          <w:rPrChange w:id="407" w:author="Samantha Parks" w:date="2018-04-09T16:15:00Z">
            <w:rPr/>
          </w:rPrChange>
        </w:rPr>
        <w:t>Dr. Chapdelaine:</w:t>
      </w:r>
      <w:r w:rsidRPr="00B93F03">
        <w:rPr>
          <w:rFonts w:ascii="Times New Roman" w:hAnsi="Times New Roman" w:cs="Times New Roman"/>
          <w:sz w:val="24"/>
          <w:szCs w:val="24"/>
          <w:rPrChange w:id="408" w:author="Samantha Parks" w:date="2018-04-09T16:10:00Z">
            <w:rPr/>
          </w:rPrChange>
        </w:rPr>
        <w:t xml:space="preserve"> Oh my gosh! When </w:t>
      </w:r>
      <w:r w:rsidR="00ED5B56">
        <w:rPr>
          <w:rFonts w:ascii="Times New Roman" w:hAnsi="Times New Roman" w:cs="Times New Roman"/>
          <w:sz w:val="24"/>
          <w:szCs w:val="24"/>
        </w:rPr>
        <w:t>I</w:t>
      </w:r>
      <w:r w:rsidRPr="00B93F03">
        <w:rPr>
          <w:rFonts w:ascii="Times New Roman" w:hAnsi="Times New Roman" w:cs="Times New Roman"/>
          <w:sz w:val="24"/>
          <w:szCs w:val="24"/>
          <w:rPrChange w:id="409" w:author="Samantha Parks" w:date="2018-04-09T16:10:00Z">
            <w:rPr/>
          </w:rPrChange>
        </w:rPr>
        <w:t xml:space="preserve"> went to school </w:t>
      </w:r>
      <w:r w:rsidR="00ED5B56">
        <w:rPr>
          <w:rFonts w:ascii="Times New Roman" w:hAnsi="Times New Roman" w:cs="Times New Roman"/>
          <w:sz w:val="24"/>
          <w:szCs w:val="24"/>
        </w:rPr>
        <w:t>I received a partial</w:t>
      </w:r>
      <w:r w:rsidR="005B6DCF">
        <w:rPr>
          <w:rFonts w:ascii="Times New Roman" w:hAnsi="Times New Roman" w:cs="Times New Roman"/>
          <w:sz w:val="24"/>
          <w:szCs w:val="24"/>
        </w:rPr>
        <w:t xml:space="preserve"> state scholarship</w:t>
      </w:r>
      <w:r w:rsidRPr="00B93F03">
        <w:rPr>
          <w:rFonts w:ascii="Times New Roman" w:hAnsi="Times New Roman" w:cs="Times New Roman"/>
          <w:sz w:val="24"/>
          <w:szCs w:val="24"/>
          <w:rPrChange w:id="410" w:author="Samantha Parks" w:date="2018-04-09T16:10:00Z">
            <w:rPr/>
          </w:rPrChange>
        </w:rPr>
        <w:t xml:space="preserve"> that required if I accepted it was that I had to work in Rhode Island for two years after I graduated. So my restriction was I couldn’t go in to</w:t>
      </w:r>
      <w:r w:rsidR="00D87472" w:rsidRPr="00B93F03">
        <w:rPr>
          <w:rFonts w:ascii="Times New Roman" w:hAnsi="Times New Roman" w:cs="Times New Roman"/>
          <w:sz w:val="24"/>
          <w:szCs w:val="24"/>
          <w:rPrChange w:id="411" w:author="Samantha Parks" w:date="2018-04-09T16:10:00Z">
            <w:rPr/>
          </w:rPrChange>
        </w:rPr>
        <w:t xml:space="preserve"> the Navy </w:t>
      </w:r>
      <w:r w:rsidR="00EE76A9">
        <w:rPr>
          <w:rFonts w:ascii="Times New Roman" w:hAnsi="Times New Roman" w:cs="Times New Roman"/>
          <w:sz w:val="24"/>
          <w:szCs w:val="24"/>
        </w:rPr>
        <w:t>which</w:t>
      </w:r>
      <w:r w:rsidR="00670871">
        <w:rPr>
          <w:rFonts w:ascii="Times New Roman" w:hAnsi="Times New Roman" w:cs="Times New Roman"/>
          <w:sz w:val="24"/>
          <w:szCs w:val="24"/>
        </w:rPr>
        <w:t xml:space="preserve"> </w:t>
      </w:r>
      <w:r w:rsidR="008A75A0">
        <w:rPr>
          <w:rFonts w:ascii="Times New Roman" w:hAnsi="Times New Roman" w:cs="Times New Roman"/>
          <w:sz w:val="24"/>
          <w:szCs w:val="24"/>
        </w:rPr>
        <w:t>I had hoped to</w:t>
      </w:r>
      <w:r w:rsidR="00D87472" w:rsidRPr="00B93F03">
        <w:rPr>
          <w:rFonts w:ascii="Times New Roman" w:hAnsi="Times New Roman" w:cs="Times New Roman"/>
          <w:sz w:val="24"/>
          <w:szCs w:val="24"/>
          <w:rPrChange w:id="412" w:author="Samantha Parks" w:date="2018-04-09T16:10:00Z">
            <w:rPr/>
          </w:rPrChange>
        </w:rPr>
        <w:t>, but I had to come back and fulfill my obligation to the state and work in Rho</w:t>
      </w:r>
      <w:r w:rsidR="005B6DCF">
        <w:rPr>
          <w:rFonts w:ascii="Times New Roman" w:hAnsi="Times New Roman" w:cs="Times New Roman"/>
          <w:sz w:val="24"/>
          <w:szCs w:val="24"/>
        </w:rPr>
        <w:t xml:space="preserve">de Island </w:t>
      </w:r>
      <w:r w:rsidR="00D87472" w:rsidRPr="00B93F03">
        <w:rPr>
          <w:rFonts w:ascii="Times New Roman" w:hAnsi="Times New Roman" w:cs="Times New Roman"/>
          <w:sz w:val="24"/>
          <w:szCs w:val="24"/>
          <w:rPrChange w:id="413" w:author="Samantha Parks" w:date="2018-04-09T16:10:00Z">
            <w:rPr/>
          </w:rPrChange>
        </w:rPr>
        <w:t xml:space="preserve">and </w:t>
      </w:r>
      <w:r w:rsidR="005B6DCF">
        <w:rPr>
          <w:rFonts w:ascii="Times New Roman" w:hAnsi="Times New Roman" w:cs="Times New Roman"/>
          <w:sz w:val="24"/>
          <w:szCs w:val="24"/>
        </w:rPr>
        <w:t xml:space="preserve">I </w:t>
      </w:r>
      <w:r w:rsidR="00D87472" w:rsidRPr="00B93F03">
        <w:rPr>
          <w:rFonts w:ascii="Times New Roman" w:hAnsi="Times New Roman" w:cs="Times New Roman"/>
          <w:sz w:val="24"/>
          <w:szCs w:val="24"/>
          <w:rPrChange w:id="414" w:author="Samantha Parks" w:date="2018-04-09T16:10:00Z">
            <w:rPr/>
          </w:rPrChange>
        </w:rPr>
        <w:t xml:space="preserve">worked </w:t>
      </w:r>
      <w:r w:rsidR="00ED5B56">
        <w:rPr>
          <w:rFonts w:ascii="Times New Roman" w:hAnsi="Times New Roman" w:cs="Times New Roman"/>
          <w:sz w:val="24"/>
          <w:szCs w:val="24"/>
        </w:rPr>
        <w:t xml:space="preserve">at </w:t>
      </w:r>
      <w:r w:rsidR="00D87472" w:rsidRPr="00B93F03">
        <w:rPr>
          <w:rFonts w:ascii="Times New Roman" w:hAnsi="Times New Roman" w:cs="Times New Roman"/>
          <w:sz w:val="24"/>
          <w:szCs w:val="24"/>
          <w:rPrChange w:id="415" w:author="Samantha Parks" w:date="2018-04-09T16:10:00Z">
            <w:rPr/>
          </w:rPrChange>
        </w:rPr>
        <w:t>Newport Hospital</w:t>
      </w:r>
      <w:r w:rsidR="00ED5B56">
        <w:rPr>
          <w:rFonts w:ascii="Times New Roman" w:hAnsi="Times New Roman" w:cs="Times New Roman"/>
          <w:sz w:val="24"/>
          <w:szCs w:val="24"/>
        </w:rPr>
        <w:t>.</w:t>
      </w:r>
      <w:r w:rsidR="00D87472" w:rsidRPr="00B93F03">
        <w:rPr>
          <w:rFonts w:ascii="Times New Roman" w:hAnsi="Times New Roman" w:cs="Times New Roman"/>
          <w:sz w:val="24"/>
          <w:szCs w:val="24"/>
          <w:rPrChange w:id="416" w:author="Samantha Parks" w:date="2018-04-09T16:10:00Z">
            <w:rPr/>
          </w:rPrChange>
        </w:rPr>
        <w:t xml:space="preserve"> I was hired as a staff nurse, and after a month as a staff nurse they called me and asked me to be an instructor and supervise the nursing students from Newport Hospital School of Nursing. I would have to s</w:t>
      </w:r>
      <w:r w:rsidR="00987E89" w:rsidRPr="00B93F03">
        <w:rPr>
          <w:rFonts w:ascii="Times New Roman" w:hAnsi="Times New Roman" w:cs="Times New Roman"/>
          <w:sz w:val="24"/>
          <w:szCs w:val="24"/>
          <w:rPrChange w:id="417" w:author="Samantha Parks" w:date="2018-04-09T16:10:00Z">
            <w:rPr/>
          </w:rPrChange>
        </w:rPr>
        <w:t xml:space="preserve">ay that was because I had the </w:t>
      </w:r>
      <w:r w:rsidR="00D87472" w:rsidRPr="00B93F03">
        <w:rPr>
          <w:rFonts w:ascii="Times New Roman" w:hAnsi="Times New Roman" w:cs="Times New Roman"/>
          <w:sz w:val="24"/>
          <w:szCs w:val="24"/>
          <w:rPrChange w:id="418" w:author="Samantha Parks" w:date="2018-04-09T16:10:00Z">
            <w:rPr/>
          </w:rPrChange>
        </w:rPr>
        <w:t>bachelor’s degree</w:t>
      </w:r>
      <w:r w:rsidR="00ED5B56">
        <w:rPr>
          <w:rFonts w:ascii="Times New Roman" w:hAnsi="Times New Roman" w:cs="Times New Roman"/>
          <w:sz w:val="24"/>
          <w:szCs w:val="24"/>
        </w:rPr>
        <w:t>;</w:t>
      </w:r>
      <w:r w:rsidR="00D87472" w:rsidRPr="00B93F03">
        <w:rPr>
          <w:rFonts w:ascii="Times New Roman" w:hAnsi="Times New Roman" w:cs="Times New Roman"/>
          <w:sz w:val="24"/>
          <w:szCs w:val="24"/>
          <w:rPrChange w:id="419" w:author="Samantha Parks" w:date="2018-04-09T16:10:00Z">
            <w:rPr/>
          </w:rPrChange>
        </w:rPr>
        <w:t xml:space="preserve"> </w:t>
      </w:r>
      <w:r w:rsidR="00987E89" w:rsidRPr="00B93F03">
        <w:rPr>
          <w:rFonts w:ascii="Times New Roman" w:hAnsi="Times New Roman" w:cs="Times New Roman"/>
          <w:sz w:val="24"/>
          <w:szCs w:val="24"/>
          <w:rPrChange w:id="420" w:author="Samantha Parks" w:date="2018-04-09T16:10:00Z">
            <w:rPr/>
          </w:rPrChange>
        </w:rPr>
        <w:t>they were practically nonexistent at that point in time. So I think it was the degree caught their attention to Chapdelaine</w:t>
      </w:r>
      <w:r w:rsidR="005B6DCF">
        <w:rPr>
          <w:rFonts w:ascii="Times New Roman" w:hAnsi="Times New Roman" w:cs="Times New Roman"/>
          <w:sz w:val="24"/>
          <w:szCs w:val="24"/>
        </w:rPr>
        <w:t xml:space="preserve"> (</w:t>
      </w:r>
      <w:r w:rsidR="00ED5B56">
        <w:rPr>
          <w:rFonts w:ascii="Times New Roman" w:hAnsi="Times New Roman" w:cs="Times New Roman"/>
          <w:sz w:val="24"/>
          <w:szCs w:val="24"/>
        </w:rPr>
        <w:t>Murphy at the time)</w:t>
      </w:r>
      <w:r w:rsidR="00987E89" w:rsidRPr="00B93F03">
        <w:rPr>
          <w:rFonts w:ascii="Times New Roman" w:hAnsi="Times New Roman" w:cs="Times New Roman"/>
          <w:sz w:val="24"/>
          <w:szCs w:val="24"/>
          <w:rPrChange w:id="421" w:author="Samantha Parks" w:date="2018-04-09T16:10:00Z">
            <w:rPr/>
          </w:rPrChange>
        </w:rPr>
        <w:t xml:space="preserve"> rather than she’s an outstanding nurse. You know? It was a degree. So they </w:t>
      </w:r>
      <w:r w:rsidR="00ED5B56">
        <w:rPr>
          <w:rFonts w:ascii="Times New Roman" w:hAnsi="Times New Roman" w:cs="Times New Roman"/>
          <w:sz w:val="24"/>
          <w:szCs w:val="24"/>
        </w:rPr>
        <w:t xml:space="preserve">hired </w:t>
      </w:r>
      <w:r w:rsidR="00987E89" w:rsidRPr="00B93F03">
        <w:rPr>
          <w:rFonts w:ascii="Times New Roman" w:hAnsi="Times New Roman" w:cs="Times New Roman"/>
          <w:sz w:val="24"/>
          <w:szCs w:val="24"/>
          <w:rPrChange w:id="422" w:author="Samantha Parks" w:date="2018-04-09T16:10:00Z">
            <w:rPr/>
          </w:rPrChange>
        </w:rPr>
        <w:t xml:space="preserve">me and I started supervising freshman students. Now keep in mind these freshmen students were about seventeen years old and we brought them up to the clinical units, </w:t>
      </w:r>
      <w:r w:rsidR="00987E89" w:rsidRPr="00B93F03">
        <w:rPr>
          <w:rFonts w:ascii="Times New Roman" w:hAnsi="Times New Roman" w:cs="Times New Roman"/>
          <w:sz w:val="24"/>
          <w:szCs w:val="24"/>
          <w:rPrChange w:id="423" w:author="Samantha Parks" w:date="2018-04-09T16:10:00Z">
            <w:rPr/>
          </w:rPrChange>
        </w:rPr>
        <w:lastRenderedPageBreak/>
        <w:t xml:space="preserve">and started working with them right from day one. They didn’t wait two years like nursing students do </w:t>
      </w:r>
      <w:r w:rsidR="00C938D4">
        <w:rPr>
          <w:rFonts w:ascii="Times New Roman" w:hAnsi="Times New Roman" w:cs="Times New Roman"/>
          <w:sz w:val="24"/>
          <w:szCs w:val="24"/>
        </w:rPr>
        <w:t>now.</w:t>
      </w:r>
      <w:r w:rsidR="00987E89" w:rsidRPr="00B93F03">
        <w:rPr>
          <w:rFonts w:ascii="Times New Roman" w:hAnsi="Times New Roman" w:cs="Times New Roman"/>
          <w:sz w:val="24"/>
          <w:szCs w:val="24"/>
          <w:rPrChange w:id="424" w:author="Samantha Parks" w:date="2018-04-09T16:10:00Z">
            <w:rPr/>
          </w:rPrChange>
        </w:rPr>
        <w:t xml:space="preserve"> We demonstrated </w:t>
      </w:r>
      <w:r w:rsidR="00C938D4">
        <w:rPr>
          <w:rFonts w:ascii="Times New Roman" w:hAnsi="Times New Roman" w:cs="Times New Roman"/>
          <w:sz w:val="24"/>
          <w:szCs w:val="24"/>
        </w:rPr>
        <w:t xml:space="preserve">nursing procedures </w:t>
      </w:r>
      <w:r w:rsidR="00987E89" w:rsidRPr="00B93F03">
        <w:rPr>
          <w:rFonts w:ascii="Times New Roman" w:hAnsi="Times New Roman" w:cs="Times New Roman"/>
          <w:sz w:val="24"/>
          <w:szCs w:val="24"/>
          <w:rPrChange w:id="425" w:author="Samantha Parks" w:date="2018-04-09T16:10:00Z">
            <w:rPr/>
          </w:rPrChange>
        </w:rPr>
        <w:t xml:space="preserve">right there on the </w:t>
      </w:r>
      <w:r w:rsidR="00C938D4">
        <w:rPr>
          <w:rFonts w:ascii="Times New Roman" w:hAnsi="Times New Roman" w:cs="Times New Roman"/>
          <w:sz w:val="24"/>
          <w:szCs w:val="24"/>
        </w:rPr>
        <w:t>clinical units with real patients</w:t>
      </w:r>
      <w:r w:rsidR="00413E01" w:rsidRPr="00B93F03">
        <w:rPr>
          <w:rFonts w:ascii="Times New Roman" w:hAnsi="Times New Roman" w:cs="Times New Roman"/>
          <w:sz w:val="24"/>
          <w:szCs w:val="24"/>
          <w:rPrChange w:id="426" w:author="Samantha Parks" w:date="2018-04-09T16:10:00Z">
            <w:rPr/>
          </w:rPrChange>
        </w:rPr>
        <w:t>, and I supervised the students on med</w:t>
      </w:r>
      <w:r w:rsidR="00670871">
        <w:rPr>
          <w:rFonts w:ascii="Times New Roman" w:hAnsi="Times New Roman" w:cs="Times New Roman"/>
          <w:sz w:val="24"/>
          <w:szCs w:val="24"/>
        </w:rPr>
        <w:t>-</w:t>
      </w:r>
      <w:r w:rsidR="00413E01" w:rsidRPr="00B93F03">
        <w:rPr>
          <w:rFonts w:ascii="Times New Roman" w:hAnsi="Times New Roman" w:cs="Times New Roman"/>
          <w:sz w:val="24"/>
          <w:szCs w:val="24"/>
          <w:rPrChange w:id="427" w:author="Samantha Parks" w:date="2018-04-09T16:10:00Z">
            <w:rPr/>
          </w:rPrChange>
        </w:rPr>
        <w:t>surg until 1960</w:t>
      </w:r>
      <w:r w:rsidR="001F1F3F">
        <w:rPr>
          <w:rFonts w:ascii="Times New Roman" w:hAnsi="Times New Roman" w:cs="Times New Roman"/>
          <w:sz w:val="24"/>
          <w:szCs w:val="24"/>
        </w:rPr>
        <w:t>. At that time th</w:t>
      </w:r>
      <w:r w:rsidR="00413E01" w:rsidRPr="00B93F03">
        <w:rPr>
          <w:rFonts w:ascii="Times New Roman" w:hAnsi="Times New Roman" w:cs="Times New Roman"/>
          <w:sz w:val="24"/>
          <w:szCs w:val="24"/>
          <w:rPrChange w:id="428" w:author="Samantha Parks" w:date="2018-04-09T16:10:00Z">
            <w:rPr/>
          </w:rPrChange>
        </w:rPr>
        <w:t>e intensive care unit opened at Newport Hospital</w:t>
      </w:r>
      <w:r w:rsidR="00C938D4">
        <w:rPr>
          <w:rFonts w:ascii="Times New Roman" w:hAnsi="Times New Roman" w:cs="Times New Roman"/>
          <w:sz w:val="24"/>
          <w:szCs w:val="24"/>
        </w:rPr>
        <w:t>.</w:t>
      </w:r>
      <w:r w:rsidR="00413E01" w:rsidRPr="00B93F03">
        <w:rPr>
          <w:rFonts w:ascii="Times New Roman" w:hAnsi="Times New Roman" w:cs="Times New Roman"/>
          <w:sz w:val="24"/>
          <w:szCs w:val="24"/>
          <w:rPrChange w:id="429" w:author="Samantha Parks" w:date="2018-04-09T16:10:00Z">
            <w:rPr/>
          </w:rPrChange>
        </w:rPr>
        <w:t xml:space="preserve"> I like</w:t>
      </w:r>
      <w:r w:rsidR="00670871">
        <w:rPr>
          <w:rFonts w:ascii="Times New Roman" w:hAnsi="Times New Roman" w:cs="Times New Roman"/>
          <w:sz w:val="24"/>
          <w:szCs w:val="24"/>
        </w:rPr>
        <w:t>d</w:t>
      </w:r>
      <w:r w:rsidR="00413E01" w:rsidRPr="00B93F03">
        <w:rPr>
          <w:rFonts w:ascii="Times New Roman" w:hAnsi="Times New Roman" w:cs="Times New Roman"/>
          <w:sz w:val="24"/>
          <w:szCs w:val="24"/>
          <w:rPrChange w:id="430" w:author="Samantha Parks" w:date="2018-04-09T16:10:00Z">
            <w:rPr/>
          </w:rPrChange>
        </w:rPr>
        <w:t xml:space="preserve"> what I was doing with the freshmen, but when there was an </w:t>
      </w:r>
      <w:r w:rsidR="001F1F3F">
        <w:rPr>
          <w:rFonts w:ascii="Times New Roman" w:hAnsi="Times New Roman" w:cs="Times New Roman"/>
          <w:sz w:val="24"/>
          <w:szCs w:val="24"/>
        </w:rPr>
        <w:t>opportunity</w:t>
      </w:r>
      <w:r w:rsidR="00413E01" w:rsidRPr="00B93F03">
        <w:rPr>
          <w:rFonts w:ascii="Times New Roman" w:hAnsi="Times New Roman" w:cs="Times New Roman"/>
          <w:sz w:val="24"/>
          <w:szCs w:val="24"/>
          <w:rPrChange w:id="431" w:author="Samantha Parks" w:date="2018-04-09T16:10:00Z">
            <w:rPr/>
          </w:rPrChange>
        </w:rPr>
        <w:t xml:space="preserve"> to </w:t>
      </w:r>
      <w:r w:rsidR="00C938D4">
        <w:rPr>
          <w:rFonts w:ascii="Times New Roman" w:hAnsi="Times New Roman" w:cs="Times New Roman"/>
          <w:sz w:val="24"/>
          <w:szCs w:val="24"/>
        </w:rPr>
        <w:t xml:space="preserve">transfer </w:t>
      </w:r>
      <w:r w:rsidR="00413E01" w:rsidRPr="00B93F03">
        <w:rPr>
          <w:rFonts w:ascii="Times New Roman" w:hAnsi="Times New Roman" w:cs="Times New Roman"/>
          <w:sz w:val="24"/>
          <w:szCs w:val="24"/>
          <w:rPrChange w:id="432" w:author="Samantha Parks" w:date="2018-04-09T16:10:00Z">
            <w:rPr/>
          </w:rPrChange>
        </w:rPr>
        <w:t>to the intensive care unit</w:t>
      </w:r>
      <w:r w:rsidR="001F1F3F">
        <w:rPr>
          <w:rFonts w:ascii="Times New Roman" w:hAnsi="Times New Roman" w:cs="Times New Roman"/>
          <w:sz w:val="24"/>
          <w:szCs w:val="24"/>
        </w:rPr>
        <w:t>.</w:t>
      </w:r>
      <w:r w:rsidR="00413E01" w:rsidRPr="00B93F03">
        <w:rPr>
          <w:rFonts w:ascii="Times New Roman" w:hAnsi="Times New Roman" w:cs="Times New Roman"/>
          <w:sz w:val="24"/>
          <w:szCs w:val="24"/>
          <w:rPrChange w:id="433" w:author="Samantha Parks" w:date="2018-04-09T16:10:00Z">
            <w:rPr/>
          </w:rPrChange>
        </w:rPr>
        <w:t xml:space="preserve"> </w:t>
      </w:r>
      <w:r w:rsidR="00C938D4">
        <w:rPr>
          <w:rFonts w:ascii="Times New Roman" w:hAnsi="Times New Roman" w:cs="Times New Roman"/>
          <w:sz w:val="24"/>
          <w:szCs w:val="24"/>
        </w:rPr>
        <w:t>I looked forward to having</w:t>
      </w:r>
      <w:r w:rsidR="00413E01" w:rsidRPr="00B93F03">
        <w:rPr>
          <w:rFonts w:ascii="Times New Roman" w:hAnsi="Times New Roman" w:cs="Times New Roman"/>
          <w:sz w:val="24"/>
          <w:szCs w:val="24"/>
          <w:rPrChange w:id="434" w:author="Samantha Parks" w:date="2018-04-09T16:10:00Z">
            <w:rPr/>
          </w:rPrChange>
        </w:rPr>
        <w:t xml:space="preserve"> the sickest patients throughout the</w:t>
      </w:r>
      <w:r w:rsidR="00C938D4">
        <w:rPr>
          <w:rFonts w:ascii="Times New Roman" w:hAnsi="Times New Roman" w:cs="Times New Roman"/>
          <w:sz w:val="24"/>
          <w:szCs w:val="24"/>
        </w:rPr>
        <w:t xml:space="preserve"> hospital all clustered on one unit</w:t>
      </w:r>
      <w:r w:rsidR="00413E01" w:rsidRPr="00B93F03">
        <w:rPr>
          <w:rFonts w:ascii="Times New Roman" w:hAnsi="Times New Roman" w:cs="Times New Roman"/>
          <w:sz w:val="24"/>
          <w:szCs w:val="24"/>
          <w:rPrChange w:id="435" w:author="Samantha Parks" w:date="2018-04-09T16:10:00Z">
            <w:rPr/>
          </w:rPrChange>
        </w:rPr>
        <w:t>. So that was my</w:t>
      </w:r>
      <w:r w:rsidR="00C938D4">
        <w:rPr>
          <w:rFonts w:ascii="Times New Roman" w:hAnsi="Times New Roman" w:cs="Times New Roman"/>
          <w:sz w:val="24"/>
          <w:szCs w:val="24"/>
        </w:rPr>
        <w:t xml:space="preserve"> next </w:t>
      </w:r>
      <w:r w:rsidR="00413E01" w:rsidRPr="00B93F03">
        <w:rPr>
          <w:rFonts w:ascii="Times New Roman" w:hAnsi="Times New Roman" w:cs="Times New Roman"/>
          <w:sz w:val="24"/>
          <w:szCs w:val="24"/>
          <w:rPrChange w:id="436" w:author="Samantha Parks" w:date="2018-04-09T16:10:00Z">
            <w:rPr/>
          </w:rPrChange>
        </w:rPr>
        <w:t xml:space="preserve">love. So I went to the ICU and supervised seniors in the ICU for about three or four years. And then I was asked to coordinate the entire program so I worked with the director </w:t>
      </w:r>
      <w:r w:rsidR="00670871">
        <w:rPr>
          <w:rFonts w:ascii="Times New Roman" w:hAnsi="Times New Roman" w:cs="Times New Roman"/>
          <w:sz w:val="24"/>
          <w:szCs w:val="24"/>
        </w:rPr>
        <w:t xml:space="preserve">(Helen Jones) </w:t>
      </w:r>
      <w:r w:rsidR="00413E01" w:rsidRPr="00B93F03">
        <w:rPr>
          <w:rFonts w:ascii="Times New Roman" w:hAnsi="Times New Roman" w:cs="Times New Roman"/>
          <w:sz w:val="24"/>
          <w:szCs w:val="24"/>
          <w:rPrChange w:id="437" w:author="Samantha Parks" w:date="2018-04-09T16:10:00Z">
            <w:rPr/>
          </w:rPrChange>
        </w:rPr>
        <w:t>and did all the coordination, and the assignments, and thing</w:t>
      </w:r>
      <w:r w:rsidR="00C938D4">
        <w:rPr>
          <w:rFonts w:ascii="Times New Roman" w:hAnsi="Times New Roman" w:cs="Times New Roman"/>
          <w:sz w:val="24"/>
          <w:szCs w:val="24"/>
        </w:rPr>
        <w:t xml:space="preserve">s </w:t>
      </w:r>
      <w:r w:rsidR="00413E01" w:rsidRPr="00B93F03">
        <w:rPr>
          <w:rFonts w:ascii="Times New Roman" w:hAnsi="Times New Roman" w:cs="Times New Roman"/>
          <w:sz w:val="24"/>
          <w:szCs w:val="24"/>
          <w:rPrChange w:id="438" w:author="Samantha Parks" w:date="2018-04-09T16:10:00Z">
            <w:rPr/>
          </w:rPrChange>
        </w:rPr>
        <w:t>that</w:t>
      </w:r>
      <w:r w:rsidR="00C938D4">
        <w:rPr>
          <w:rFonts w:ascii="Times New Roman" w:hAnsi="Times New Roman" w:cs="Times New Roman"/>
          <w:sz w:val="24"/>
          <w:szCs w:val="24"/>
        </w:rPr>
        <w:t xml:space="preserve"> had to</w:t>
      </w:r>
      <w:r w:rsidR="00413E01" w:rsidRPr="00B93F03">
        <w:rPr>
          <w:rFonts w:ascii="Times New Roman" w:hAnsi="Times New Roman" w:cs="Times New Roman"/>
          <w:sz w:val="24"/>
          <w:szCs w:val="24"/>
          <w:rPrChange w:id="439" w:author="Samantha Parks" w:date="2018-04-09T16:10:00Z">
            <w:rPr/>
          </w:rPrChange>
        </w:rPr>
        <w:t xml:space="preserve"> be done</w:t>
      </w:r>
      <w:r w:rsidR="00C938D4">
        <w:rPr>
          <w:rFonts w:ascii="Times New Roman" w:hAnsi="Times New Roman" w:cs="Times New Roman"/>
          <w:sz w:val="24"/>
          <w:szCs w:val="24"/>
        </w:rPr>
        <w:t xml:space="preserve">. </w:t>
      </w:r>
      <w:r w:rsidR="00413E01" w:rsidRPr="00B93F03">
        <w:rPr>
          <w:rFonts w:ascii="Times New Roman" w:hAnsi="Times New Roman" w:cs="Times New Roman"/>
          <w:sz w:val="24"/>
          <w:szCs w:val="24"/>
          <w:rPrChange w:id="440" w:author="Samantha Parks" w:date="2018-04-09T16:10:00Z">
            <w:rPr/>
          </w:rPrChange>
        </w:rPr>
        <w:t xml:space="preserve"> I </w:t>
      </w:r>
      <w:r w:rsidR="00C938D4">
        <w:rPr>
          <w:rFonts w:ascii="Times New Roman" w:hAnsi="Times New Roman" w:cs="Times New Roman"/>
          <w:sz w:val="24"/>
          <w:szCs w:val="24"/>
        </w:rPr>
        <w:t xml:space="preserve">also </w:t>
      </w:r>
      <w:r w:rsidR="00413E01" w:rsidRPr="00B93F03">
        <w:rPr>
          <w:rFonts w:ascii="Times New Roman" w:hAnsi="Times New Roman" w:cs="Times New Roman"/>
          <w:sz w:val="24"/>
          <w:szCs w:val="24"/>
          <w:rPrChange w:id="441" w:author="Samantha Parks" w:date="2018-04-09T16:10:00Z">
            <w:rPr/>
          </w:rPrChange>
        </w:rPr>
        <w:t xml:space="preserve">taught a basic fundamentals class, and </w:t>
      </w:r>
      <w:r w:rsidR="00C938D4">
        <w:rPr>
          <w:rFonts w:ascii="Times New Roman" w:hAnsi="Times New Roman" w:cs="Times New Roman"/>
          <w:sz w:val="24"/>
          <w:szCs w:val="24"/>
        </w:rPr>
        <w:t>the</w:t>
      </w:r>
      <w:r w:rsidR="00413E01" w:rsidRPr="00B93F03">
        <w:rPr>
          <w:rFonts w:ascii="Times New Roman" w:hAnsi="Times New Roman" w:cs="Times New Roman"/>
          <w:sz w:val="24"/>
          <w:szCs w:val="24"/>
          <w:rPrChange w:id="442" w:author="Samantha Parks" w:date="2018-04-09T16:10:00Z">
            <w:rPr/>
          </w:rPrChange>
        </w:rPr>
        <w:t xml:space="preserve"> final nursing class at time. I was mostly in the education </w:t>
      </w:r>
      <w:r w:rsidR="00D73D66" w:rsidRPr="00B93F03">
        <w:rPr>
          <w:rFonts w:ascii="Times New Roman" w:hAnsi="Times New Roman" w:cs="Times New Roman"/>
          <w:sz w:val="24"/>
          <w:szCs w:val="24"/>
          <w:rPrChange w:id="443" w:author="Samantha Parks" w:date="2018-04-09T16:10:00Z">
            <w:rPr/>
          </w:rPrChange>
        </w:rPr>
        <w:t xml:space="preserve">part then. </w:t>
      </w:r>
      <w:r w:rsidR="00413E01" w:rsidRPr="00B93F03">
        <w:rPr>
          <w:rFonts w:ascii="Times New Roman" w:hAnsi="Times New Roman" w:cs="Times New Roman"/>
          <w:sz w:val="24"/>
          <w:szCs w:val="24"/>
          <w:rPrChange w:id="444" w:author="Samantha Parks" w:date="2018-04-09T16:10:00Z">
            <w:rPr/>
          </w:rPrChange>
        </w:rPr>
        <w:t xml:space="preserve">I recognized during that time that I had to </w:t>
      </w:r>
      <w:r w:rsidR="00D73D66" w:rsidRPr="00B93F03">
        <w:rPr>
          <w:rFonts w:ascii="Times New Roman" w:hAnsi="Times New Roman" w:cs="Times New Roman"/>
          <w:sz w:val="24"/>
          <w:szCs w:val="24"/>
          <w:rPrChange w:id="445" w:author="Samantha Parks" w:date="2018-04-09T16:10:00Z">
            <w:rPr/>
          </w:rPrChange>
        </w:rPr>
        <w:t xml:space="preserve">get </w:t>
      </w:r>
      <w:r w:rsidR="00413E01" w:rsidRPr="00B93F03">
        <w:rPr>
          <w:rFonts w:ascii="Times New Roman" w:hAnsi="Times New Roman" w:cs="Times New Roman"/>
          <w:sz w:val="24"/>
          <w:szCs w:val="24"/>
          <w:rPrChange w:id="446" w:author="Samantha Parks" w:date="2018-04-09T16:10:00Z">
            <w:rPr/>
          </w:rPrChange>
        </w:rPr>
        <w:t xml:space="preserve">back to school and get a masters. There was </w:t>
      </w:r>
      <w:r w:rsidR="00D73D66" w:rsidRPr="00B93F03">
        <w:rPr>
          <w:rFonts w:ascii="Times New Roman" w:hAnsi="Times New Roman" w:cs="Times New Roman"/>
          <w:sz w:val="24"/>
          <w:szCs w:val="24"/>
          <w:rPrChange w:id="447" w:author="Samantha Parks" w:date="2018-04-09T16:10:00Z">
            <w:rPr/>
          </w:rPrChange>
        </w:rPr>
        <w:t xml:space="preserve">no </w:t>
      </w:r>
      <w:r w:rsidR="00C938D4">
        <w:rPr>
          <w:rFonts w:ascii="Times New Roman" w:hAnsi="Times New Roman" w:cs="Times New Roman"/>
          <w:sz w:val="24"/>
          <w:szCs w:val="24"/>
        </w:rPr>
        <w:t>M</w:t>
      </w:r>
      <w:r w:rsidR="00D73D66" w:rsidRPr="00B93F03">
        <w:rPr>
          <w:rFonts w:ascii="Times New Roman" w:hAnsi="Times New Roman" w:cs="Times New Roman"/>
          <w:sz w:val="24"/>
          <w:szCs w:val="24"/>
          <w:rPrChange w:id="448" w:author="Samantha Parks" w:date="2018-04-09T16:10:00Z">
            <w:rPr/>
          </w:rPrChange>
        </w:rPr>
        <w:t xml:space="preserve">asters </w:t>
      </w:r>
      <w:r w:rsidR="00670871">
        <w:rPr>
          <w:rFonts w:ascii="Times New Roman" w:hAnsi="Times New Roman" w:cs="Times New Roman"/>
          <w:sz w:val="24"/>
          <w:szCs w:val="24"/>
        </w:rPr>
        <w:t>Degree program</w:t>
      </w:r>
      <w:r w:rsidR="00B06FE6">
        <w:rPr>
          <w:rFonts w:ascii="Times New Roman" w:hAnsi="Times New Roman" w:cs="Times New Roman"/>
          <w:sz w:val="24"/>
          <w:szCs w:val="24"/>
        </w:rPr>
        <w:t xml:space="preserve"> in Nursing</w:t>
      </w:r>
      <w:r w:rsidR="00670871">
        <w:rPr>
          <w:rFonts w:ascii="Times New Roman" w:hAnsi="Times New Roman" w:cs="Times New Roman"/>
          <w:sz w:val="24"/>
          <w:szCs w:val="24"/>
        </w:rPr>
        <w:t xml:space="preserve"> </w:t>
      </w:r>
      <w:r w:rsidR="00D73D66" w:rsidRPr="00B93F03">
        <w:rPr>
          <w:rFonts w:ascii="Times New Roman" w:hAnsi="Times New Roman" w:cs="Times New Roman"/>
          <w:sz w:val="24"/>
          <w:szCs w:val="24"/>
          <w:rPrChange w:id="449" w:author="Samantha Parks" w:date="2018-04-09T16:10:00Z">
            <w:rPr/>
          </w:rPrChange>
        </w:rPr>
        <w:t xml:space="preserve">in Rhode Island </w:t>
      </w:r>
      <w:r w:rsidR="00C938D4">
        <w:rPr>
          <w:rFonts w:ascii="Times New Roman" w:hAnsi="Times New Roman" w:cs="Times New Roman"/>
          <w:sz w:val="24"/>
          <w:szCs w:val="24"/>
        </w:rPr>
        <w:t xml:space="preserve">at that time </w:t>
      </w:r>
      <w:r w:rsidR="00DC7711">
        <w:rPr>
          <w:rFonts w:ascii="Times New Roman" w:hAnsi="Times New Roman" w:cs="Times New Roman"/>
          <w:sz w:val="24"/>
          <w:szCs w:val="24"/>
        </w:rPr>
        <w:t>so…</w:t>
      </w:r>
      <w:r w:rsidR="00D73D66" w:rsidRPr="00B93F03">
        <w:rPr>
          <w:rFonts w:ascii="Times New Roman" w:hAnsi="Times New Roman" w:cs="Times New Roman"/>
          <w:sz w:val="24"/>
          <w:szCs w:val="24"/>
          <w:rPrChange w:id="450" w:author="Samantha Parks" w:date="2018-04-09T16:10:00Z">
            <w:rPr/>
          </w:rPrChange>
        </w:rPr>
        <w:t xml:space="preserve">I </w:t>
      </w:r>
      <w:r w:rsidR="005323ED">
        <w:rPr>
          <w:rFonts w:ascii="Times New Roman" w:hAnsi="Times New Roman" w:cs="Times New Roman"/>
          <w:sz w:val="24"/>
          <w:szCs w:val="24"/>
        </w:rPr>
        <w:t xml:space="preserve">had to travel to Boston to obtain an advanced degree.  </w:t>
      </w:r>
      <w:r w:rsidR="00D73D66" w:rsidRPr="00B93F03">
        <w:rPr>
          <w:rFonts w:ascii="Times New Roman" w:hAnsi="Times New Roman" w:cs="Times New Roman"/>
          <w:sz w:val="24"/>
          <w:szCs w:val="24"/>
          <w:rPrChange w:id="451" w:author="Samantha Parks" w:date="2018-04-09T16:10:00Z">
            <w:rPr/>
          </w:rPrChange>
        </w:rPr>
        <w:t>I started at Boston College</w:t>
      </w:r>
      <w:r w:rsidR="00670871">
        <w:rPr>
          <w:rFonts w:ascii="Times New Roman" w:hAnsi="Times New Roman" w:cs="Times New Roman"/>
          <w:sz w:val="24"/>
          <w:szCs w:val="24"/>
        </w:rPr>
        <w:t xml:space="preserve"> but t</w:t>
      </w:r>
      <w:r w:rsidR="00D73D66" w:rsidRPr="00B93F03">
        <w:rPr>
          <w:rFonts w:ascii="Times New Roman" w:hAnsi="Times New Roman" w:cs="Times New Roman"/>
          <w:sz w:val="24"/>
          <w:szCs w:val="24"/>
          <w:rPrChange w:id="452" w:author="Samantha Parks" w:date="2018-04-09T16:10:00Z">
            <w:rPr/>
          </w:rPrChange>
        </w:rPr>
        <w:t>h</w:t>
      </w:r>
      <w:r w:rsidR="005323ED">
        <w:rPr>
          <w:rFonts w:ascii="Times New Roman" w:hAnsi="Times New Roman" w:cs="Times New Roman"/>
          <w:sz w:val="24"/>
          <w:szCs w:val="24"/>
        </w:rPr>
        <w:t>ey weren’t very receptive, and after three courses</w:t>
      </w:r>
      <w:r w:rsidR="00D73D66" w:rsidRPr="00B93F03">
        <w:rPr>
          <w:rFonts w:ascii="Times New Roman" w:hAnsi="Times New Roman" w:cs="Times New Roman"/>
          <w:sz w:val="24"/>
          <w:szCs w:val="24"/>
          <w:rPrChange w:id="453" w:author="Samantha Parks" w:date="2018-04-09T16:10:00Z">
            <w:rPr/>
          </w:rPrChange>
        </w:rPr>
        <w:t xml:space="preserve"> went over to Boston University and I </w:t>
      </w:r>
      <w:r w:rsidR="005323ED">
        <w:rPr>
          <w:rFonts w:ascii="Times New Roman" w:hAnsi="Times New Roman" w:cs="Times New Roman"/>
          <w:sz w:val="24"/>
          <w:szCs w:val="24"/>
        </w:rPr>
        <w:t xml:space="preserve">finally received </w:t>
      </w:r>
      <w:r w:rsidR="00D73D66" w:rsidRPr="00B93F03">
        <w:rPr>
          <w:rFonts w:ascii="Times New Roman" w:hAnsi="Times New Roman" w:cs="Times New Roman"/>
          <w:sz w:val="24"/>
          <w:szCs w:val="24"/>
          <w:rPrChange w:id="454" w:author="Samantha Parks" w:date="2018-04-09T16:10:00Z">
            <w:rPr/>
          </w:rPrChange>
        </w:rPr>
        <w:t>my masters in nursing with a concen</w:t>
      </w:r>
      <w:r w:rsidR="00C938D4">
        <w:rPr>
          <w:rFonts w:ascii="Times New Roman" w:hAnsi="Times New Roman" w:cs="Times New Roman"/>
          <w:sz w:val="24"/>
          <w:szCs w:val="24"/>
        </w:rPr>
        <w:t>t</w:t>
      </w:r>
      <w:r w:rsidR="005323ED">
        <w:rPr>
          <w:rFonts w:ascii="Times New Roman" w:hAnsi="Times New Roman" w:cs="Times New Roman"/>
          <w:sz w:val="24"/>
          <w:szCs w:val="24"/>
        </w:rPr>
        <w:t>ra</w:t>
      </w:r>
      <w:r w:rsidR="00D73D66" w:rsidRPr="00B93F03">
        <w:rPr>
          <w:rFonts w:ascii="Times New Roman" w:hAnsi="Times New Roman" w:cs="Times New Roman"/>
          <w:sz w:val="24"/>
          <w:szCs w:val="24"/>
          <w:rPrChange w:id="455" w:author="Samantha Parks" w:date="2018-04-09T16:10:00Z">
            <w:rPr/>
          </w:rPrChange>
        </w:rPr>
        <w:t>tion in nursing administration from BU</w:t>
      </w:r>
      <w:r w:rsidR="005323ED">
        <w:rPr>
          <w:rFonts w:ascii="Times New Roman" w:hAnsi="Times New Roman" w:cs="Times New Roman"/>
          <w:sz w:val="24"/>
          <w:szCs w:val="24"/>
        </w:rPr>
        <w:t xml:space="preserve">. </w:t>
      </w:r>
      <w:r w:rsidR="00D73D66" w:rsidRPr="00B93F03">
        <w:rPr>
          <w:rFonts w:ascii="Times New Roman" w:hAnsi="Times New Roman" w:cs="Times New Roman"/>
          <w:sz w:val="24"/>
          <w:szCs w:val="24"/>
          <w:rPrChange w:id="456" w:author="Samantha Parks" w:date="2018-04-09T16:10:00Z">
            <w:rPr/>
          </w:rPrChange>
        </w:rPr>
        <w:t xml:space="preserve"> When I was </w:t>
      </w:r>
      <w:r w:rsidR="005323ED">
        <w:rPr>
          <w:rFonts w:ascii="Times New Roman" w:hAnsi="Times New Roman" w:cs="Times New Roman"/>
          <w:sz w:val="24"/>
          <w:szCs w:val="24"/>
        </w:rPr>
        <w:t xml:space="preserve">at </w:t>
      </w:r>
      <w:del w:id="457" w:author="John Quinn" w:date="2018-04-08T13:19:00Z">
        <w:r w:rsidR="00D73D66" w:rsidRPr="00B93F03" w:rsidDel="005F422E">
          <w:rPr>
            <w:rFonts w:ascii="Times New Roman" w:hAnsi="Times New Roman" w:cs="Times New Roman"/>
            <w:sz w:val="24"/>
            <w:szCs w:val="24"/>
            <w:rPrChange w:id="458" w:author="Samantha Parks" w:date="2018-04-09T16:10:00Z">
              <w:rPr/>
            </w:rPrChange>
          </w:rPr>
          <w:delText xml:space="preserve"> </w:delText>
        </w:r>
      </w:del>
      <w:r w:rsidR="00D73D66" w:rsidRPr="00B93F03">
        <w:rPr>
          <w:rFonts w:ascii="Times New Roman" w:hAnsi="Times New Roman" w:cs="Times New Roman"/>
          <w:sz w:val="24"/>
          <w:szCs w:val="24"/>
          <w:rPrChange w:id="459" w:author="Samantha Parks" w:date="2018-04-09T16:10:00Z">
            <w:rPr/>
          </w:rPrChange>
        </w:rPr>
        <w:t xml:space="preserve">BC I found that I was </w:t>
      </w:r>
      <w:r w:rsidR="00B06FE6">
        <w:rPr>
          <w:rFonts w:ascii="Times New Roman" w:hAnsi="Times New Roman" w:cs="Times New Roman"/>
          <w:sz w:val="24"/>
          <w:szCs w:val="24"/>
        </w:rPr>
        <w:t>taking an advanced</w:t>
      </w:r>
      <w:r w:rsidR="00D73D66" w:rsidRPr="00B93F03">
        <w:rPr>
          <w:rFonts w:ascii="Times New Roman" w:hAnsi="Times New Roman" w:cs="Times New Roman"/>
          <w:sz w:val="24"/>
          <w:szCs w:val="24"/>
          <w:rPrChange w:id="460" w:author="Samantha Parks" w:date="2018-04-09T16:10:00Z">
            <w:rPr/>
          </w:rPrChange>
        </w:rPr>
        <w:t xml:space="preserve"> med</w:t>
      </w:r>
      <w:r w:rsidR="00B06FE6">
        <w:rPr>
          <w:rFonts w:ascii="Times New Roman" w:hAnsi="Times New Roman" w:cs="Times New Roman"/>
          <w:sz w:val="24"/>
          <w:szCs w:val="24"/>
        </w:rPr>
        <w:t>–</w:t>
      </w:r>
      <w:r w:rsidR="00D73D66" w:rsidRPr="00B93F03">
        <w:rPr>
          <w:rFonts w:ascii="Times New Roman" w:hAnsi="Times New Roman" w:cs="Times New Roman"/>
          <w:sz w:val="24"/>
          <w:szCs w:val="24"/>
          <w:rPrChange w:id="461" w:author="Samantha Parks" w:date="2018-04-09T16:10:00Z">
            <w:rPr/>
          </w:rPrChange>
        </w:rPr>
        <w:t>surg</w:t>
      </w:r>
      <w:r w:rsidR="00B06FE6">
        <w:rPr>
          <w:rFonts w:ascii="Times New Roman" w:hAnsi="Times New Roman" w:cs="Times New Roman"/>
          <w:sz w:val="24"/>
          <w:szCs w:val="24"/>
        </w:rPr>
        <w:t xml:space="preserve"> class.</w:t>
      </w:r>
      <w:r w:rsidR="00D73D66" w:rsidRPr="00B93F03">
        <w:rPr>
          <w:rFonts w:ascii="Times New Roman" w:hAnsi="Times New Roman" w:cs="Times New Roman"/>
          <w:sz w:val="24"/>
          <w:szCs w:val="24"/>
          <w:rPrChange w:id="462" w:author="Samantha Parks" w:date="2018-04-09T16:10:00Z">
            <w:rPr/>
          </w:rPrChange>
        </w:rPr>
        <w:t xml:space="preserve"> I </w:t>
      </w:r>
      <w:r w:rsidR="00B06FE6">
        <w:rPr>
          <w:rFonts w:ascii="Times New Roman" w:hAnsi="Times New Roman" w:cs="Times New Roman"/>
          <w:sz w:val="24"/>
          <w:szCs w:val="24"/>
        </w:rPr>
        <w:t xml:space="preserve">found myself </w:t>
      </w:r>
      <w:r w:rsidR="00D73D66" w:rsidRPr="00B93F03">
        <w:rPr>
          <w:rFonts w:ascii="Times New Roman" w:hAnsi="Times New Roman" w:cs="Times New Roman"/>
          <w:sz w:val="24"/>
          <w:szCs w:val="24"/>
          <w:rPrChange w:id="463" w:author="Samantha Parks" w:date="2018-04-09T16:10:00Z">
            <w:rPr/>
          </w:rPrChange>
        </w:rPr>
        <w:t>sitting in class listening to material that I had been teaching</w:t>
      </w:r>
      <w:r w:rsidR="005323ED">
        <w:rPr>
          <w:rFonts w:ascii="Times New Roman" w:hAnsi="Times New Roman" w:cs="Times New Roman"/>
          <w:sz w:val="24"/>
          <w:szCs w:val="24"/>
        </w:rPr>
        <w:t xml:space="preserve"> to the senior students at Newport Hospital. So I </w:t>
      </w:r>
      <w:r w:rsidR="001F1F3F">
        <w:rPr>
          <w:rFonts w:ascii="Times New Roman" w:hAnsi="Times New Roman" w:cs="Times New Roman"/>
          <w:sz w:val="24"/>
          <w:szCs w:val="24"/>
        </w:rPr>
        <w:t>decided to change prog</w:t>
      </w:r>
      <w:r w:rsidR="000629BF">
        <w:rPr>
          <w:rFonts w:ascii="Times New Roman" w:hAnsi="Times New Roman" w:cs="Times New Roman"/>
          <w:sz w:val="24"/>
          <w:szCs w:val="24"/>
        </w:rPr>
        <w:t>rams</w:t>
      </w:r>
      <w:r w:rsidR="005323ED">
        <w:rPr>
          <w:rFonts w:ascii="Times New Roman" w:hAnsi="Times New Roman" w:cs="Times New Roman"/>
          <w:sz w:val="24"/>
          <w:szCs w:val="24"/>
        </w:rPr>
        <w:t xml:space="preserve"> to BU</w:t>
      </w:r>
      <w:r w:rsidR="00B06FE6">
        <w:rPr>
          <w:rFonts w:ascii="Times New Roman" w:hAnsi="Times New Roman" w:cs="Times New Roman"/>
          <w:sz w:val="24"/>
          <w:szCs w:val="24"/>
        </w:rPr>
        <w:t>.</w:t>
      </w:r>
      <w:r w:rsidR="005323ED">
        <w:rPr>
          <w:rFonts w:ascii="Times New Roman" w:hAnsi="Times New Roman" w:cs="Times New Roman"/>
          <w:sz w:val="24"/>
          <w:szCs w:val="24"/>
        </w:rPr>
        <w:t xml:space="preserve"> I knew what courses I wanted but </w:t>
      </w:r>
      <w:r w:rsidR="00D73D66" w:rsidRPr="00B93F03">
        <w:rPr>
          <w:rFonts w:ascii="Times New Roman" w:hAnsi="Times New Roman" w:cs="Times New Roman"/>
          <w:sz w:val="24"/>
          <w:szCs w:val="24"/>
          <w:rPrChange w:id="464" w:author="Samantha Parks" w:date="2018-04-09T16:10:00Z">
            <w:rPr/>
          </w:rPrChange>
        </w:rPr>
        <w:t xml:space="preserve">couldn’t find </w:t>
      </w:r>
      <w:r w:rsidR="005323ED">
        <w:rPr>
          <w:rFonts w:ascii="Times New Roman" w:hAnsi="Times New Roman" w:cs="Times New Roman"/>
          <w:sz w:val="24"/>
          <w:szCs w:val="24"/>
        </w:rPr>
        <w:t xml:space="preserve">the right program until </w:t>
      </w:r>
      <w:r w:rsidR="00D73D66" w:rsidRPr="00B93F03">
        <w:rPr>
          <w:rFonts w:ascii="Times New Roman" w:hAnsi="Times New Roman" w:cs="Times New Roman"/>
          <w:sz w:val="24"/>
          <w:szCs w:val="24"/>
          <w:rPrChange w:id="465" w:author="Samantha Parks" w:date="2018-04-09T16:10:00Z">
            <w:rPr/>
          </w:rPrChange>
        </w:rPr>
        <w:t>the advisor said to me, “You want</w:t>
      </w:r>
      <w:r w:rsidR="00B06FE6">
        <w:rPr>
          <w:rFonts w:ascii="Times New Roman" w:hAnsi="Times New Roman" w:cs="Times New Roman"/>
          <w:sz w:val="24"/>
          <w:szCs w:val="24"/>
        </w:rPr>
        <w:t>.</w:t>
      </w:r>
      <w:r w:rsidR="00D73D66" w:rsidRPr="00B93F03">
        <w:rPr>
          <w:rFonts w:ascii="Times New Roman" w:hAnsi="Times New Roman" w:cs="Times New Roman"/>
          <w:sz w:val="24"/>
          <w:szCs w:val="24"/>
          <w:rPrChange w:id="466" w:author="Samantha Parks" w:date="2018-04-09T16:10:00Z">
            <w:rPr/>
          </w:rPrChange>
        </w:rPr>
        <w:t xml:space="preserve"> nursing administration.” I said “I don’t want</w:t>
      </w:r>
      <w:r w:rsidR="000629BF">
        <w:rPr>
          <w:rFonts w:ascii="Times New Roman" w:hAnsi="Times New Roman" w:cs="Times New Roman"/>
          <w:sz w:val="24"/>
          <w:szCs w:val="24"/>
        </w:rPr>
        <w:t xml:space="preserve"> it</w:t>
      </w:r>
      <w:r w:rsidR="00D73D66" w:rsidRPr="00B93F03">
        <w:rPr>
          <w:rFonts w:ascii="Times New Roman" w:hAnsi="Times New Roman" w:cs="Times New Roman"/>
          <w:sz w:val="24"/>
          <w:szCs w:val="24"/>
          <w:rPrChange w:id="467" w:author="Samantha Parks" w:date="2018-04-09T16:10:00Z">
            <w:rPr/>
          </w:rPrChange>
        </w:rPr>
        <w:t>, no, no way.”</w:t>
      </w:r>
      <w:r w:rsidR="00B06FE6">
        <w:rPr>
          <w:rFonts w:ascii="Times New Roman" w:hAnsi="Times New Roman" w:cs="Times New Roman"/>
          <w:sz w:val="24"/>
          <w:szCs w:val="24"/>
        </w:rPr>
        <w:t>(but it did offer the courses I wanted)</w:t>
      </w:r>
      <w:r w:rsidR="00D73D66" w:rsidRPr="00B93F03">
        <w:rPr>
          <w:rFonts w:ascii="Times New Roman" w:hAnsi="Times New Roman" w:cs="Times New Roman"/>
          <w:sz w:val="24"/>
          <w:szCs w:val="24"/>
          <w:rPrChange w:id="468" w:author="Samantha Parks" w:date="2018-04-09T16:10:00Z">
            <w:rPr/>
          </w:rPrChange>
        </w:rPr>
        <w:t xml:space="preserve"> So I said I’ll do it and take the courses anyway. And I had to do a year residency when I finished, and I did that at St. Luke’s in New Bedford [</w:t>
      </w:r>
      <w:r w:rsidR="000D4338" w:rsidRPr="00B93F03">
        <w:rPr>
          <w:rFonts w:ascii="Times New Roman" w:hAnsi="Times New Roman" w:cs="Times New Roman"/>
          <w:sz w:val="24"/>
          <w:szCs w:val="24"/>
          <w:rPrChange w:id="469" w:author="Samantha Parks" w:date="2018-04-09T16:10:00Z">
            <w:rPr/>
          </w:rPrChange>
        </w:rPr>
        <w:t>Massachusetts</w:t>
      </w:r>
      <w:r w:rsidR="00D73D66" w:rsidRPr="00B93F03">
        <w:rPr>
          <w:rFonts w:ascii="Times New Roman" w:hAnsi="Times New Roman" w:cs="Times New Roman"/>
          <w:sz w:val="24"/>
          <w:szCs w:val="24"/>
          <w:rPrChange w:id="470" w:author="Samantha Parks" w:date="2018-04-09T16:10:00Z">
            <w:rPr/>
          </w:rPrChange>
        </w:rPr>
        <w:t>].</w:t>
      </w:r>
      <w:r w:rsidR="000D4338" w:rsidRPr="00B93F03">
        <w:rPr>
          <w:rFonts w:ascii="Times New Roman" w:hAnsi="Times New Roman" w:cs="Times New Roman"/>
          <w:sz w:val="24"/>
          <w:szCs w:val="24"/>
          <w:rPrChange w:id="471" w:author="Samantha Parks" w:date="2018-04-09T16:10:00Z">
            <w:rPr/>
          </w:rPrChange>
        </w:rPr>
        <w:t xml:space="preserve"> We went out </w:t>
      </w:r>
      <w:r w:rsidR="00DC7711">
        <w:rPr>
          <w:rFonts w:ascii="Times New Roman" w:hAnsi="Times New Roman" w:cs="Times New Roman"/>
          <w:sz w:val="24"/>
          <w:szCs w:val="24"/>
        </w:rPr>
        <w:t>as pro</w:t>
      </w:r>
      <w:r w:rsidR="005323ED">
        <w:rPr>
          <w:rFonts w:ascii="Times New Roman" w:hAnsi="Times New Roman" w:cs="Times New Roman"/>
          <w:sz w:val="24"/>
          <w:szCs w:val="24"/>
        </w:rPr>
        <w:t xml:space="preserve">spective interns, </w:t>
      </w:r>
      <w:r w:rsidR="000D4338" w:rsidRPr="00B93F03">
        <w:rPr>
          <w:rFonts w:ascii="Times New Roman" w:hAnsi="Times New Roman" w:cs="Times New Roman"/>
          <w:sz w:val="24"/>
          <w:szCs w:val="24"/>
          <w:rPrChange w:id="472" w:author="Samantha Parks" w:date="2018-04-09T16:10:00Z">
            <w:rPr/>
          </w:rPrChange>
        </w:rPr>
        <w:t xml:space="preserve">and </w:t>
      </w:r>
      <w:r w:rsidR="005323ED">
        <w:rPr>
          <w:rFonts w:ascii="Times New Roman" w:hAnsi="Times New Roman" w:cs="Times New Roman"/>
          <w:sz w:val="24"/>
          <w:szCs w:val="24"/>
        </w:rPr>
        <w:t>were</w:t>
      </w:r>
      <w:r w:rsidR="000D4338" w:rsidRPr="00B93F03">
        <w:rPr>
          <w:rFonts w:ascii="Times New Roman" w:hAnsi="Times New Roman" w:cs="Times New Roman"/>
          <w:sz w:val="24"/>
          <w:szCs w:val="24"/>
          <w:rPrChange w:id="473" w:author="Samantha Parks" w:date="2018-04-09T16:10:00Z">
            <w:rPr/>
          </w:rPrChange>
        </w:rPr>
        <w:t xml:space="preserve"> interviewed </w:t>
      </w:r>
      <w:r w:rsidR="005323ED">
        <w:rPr>
          <w:rFonts w:ascii="Times New Roman" w:hAnsi="Times New Roman" w:cs="Times New Roman"/>
          <w:sz w:val="24"/>
          <w:szCs w:val="24"/>
        </w:rPr>
        <w:t xml:space="preserve">by the preceptor </w:t>
      </w:r>
      <w:r w:rsidR="000D4338" w:rsidRPr="00B93F03">
        <w:rPr>
          <w:rFonts w:ascii="Times New Roman" w:hAnsi="Times New Roman" w:cs="Times New Roman"/>
          <w:sz w:val="24"/>
          <w:szCs w:val="24"/>
          <w:rPrChange w:id="474" w:author="Samantha Parks" w:date="2018-04-09T16:10:00Z">
            <w:rPr/>
          </w:rPrChange>
        </w:rPr>
        <w:t>and we interviewed them, and it was a matching type thing. And I was fortunate, St. Luke’s in New Bedford</w:t>
      </w:r>
      <w:r w:rsidR="00670871">
        <w:rPr>
          <w:rFonts w:ascii="Times New Roman" w:hAnsi="Times New Roman" w:cs="Times New Roman"/>
          <w:sz w:val="24"/>
          <w:szCs w:val="24"/>
        </w:rPr>
        <w:t xml:space="preserve"> accepted me </w:t>
      </w:r>
      <w:r w:rsidR="000D4338" w:rsidRPr="00B93F03">
        <w:rPr>
          <w:rFonts w:ascii="Times New Roman" w:hAnsi="Times New Roman" w:cs="Times New Roman"/>
          <w:sz w:val="24"/>
          <w:szCs w:val="24"/>
          <w:rPrChange w:id="475" w:author="Samantha Parks" w:date="2018-04-09T16:10:00Z">
            <w:rPr/>
          </w:rPrChange>
        </w:rPr>
        <w:t xml:space="preserve">and I </w:t>
      </w:r>
      <w:r w:rsidR="000D4338" w:rsidRPr="00B93F03">
        <w:rPr>
          <w:rFonts w:ascii="Times New Roman" w:hAnsi="Times New Roman" w:cs="Times New Roman"/>
          <w:sz w:val="24"/>
          <w:szCs w:val="24"/>
          <w:rPrChange w:id="476" w:author="Samantha Parks" w:date="2018-04-09T16:10:00Z">
            <w:rPr/>
          </w:rPrChange>
        </w:rPr>
        <w:lastRenderedPageBreak/>
        <w:t>did a year down there</w:t>
      </w:r>
      <w:r w:rsidR="00670871">
        <w:rPr>
          <w:rFonts w:ascii="Times New Roman" w:hAnsi="Times New Roman" w:cs="Times New Roman"/>
          <w:sz w:val="24"/>
          <w:szCs w:val="24"/>
        </w:rPr>
        <w:t xml:space="preserve">. </w:t>
      </w:r>
      <w:r w:rsidR="000D4338" w:rsidRPr="00B93F03">
        <w:rPr>
          <w:rFonts w:ascii="Times New Roman" w:hAnsi="Times New Roman" w:cs="Times New Roman"/>
          <w:sz w:val="24"/>
          <w:szCs w:val="24"/>
          <w:rPrChange w:id="477" w:author="Samantha Parks" w:date="2018-04-09T16:10:00Z">
            <w:rPr/>
          </w:rPrChange>
        </w:rPr>
        <w:t xml:space="preserve"> I worked with the administrator and she sa</w:t>
      </w:r>
      <w:r w:rsidR="00670871">
        <w:rPr>
          <w:rFonts w:ascii="Times New Roman" w:hAnsi="Times New Roman" w:cs="Times New Roman"/>
          <w:sz w:val="24"/>
          <w:szCs w:val="24"/>
        </w:rPr>
        <w:t>id</w:t>
      </w:r>
      <w:r w:rsidR="000D4338" w:rsidRPr="00B93F03">
        <w:rPr>
          <w:rFonts w:ascii="Times New Roman" w:hAnsi="Times New Roman" w:cs="Times New Roman"/>
          <w:sz w:val="24"/>
          <w:szCs w:val="24"/>
          <w:rPrChange w:id="478" w:author="Samantha Parks" w:date="2018-04-09T16:10:00Z">
            <w:rPr/>
          </w:rPrChange>
        </w:rPr>
        <w:t xml:space="preserve"> to me, “You can do </w:t>
      </w:r>
      <w:r w:rsidR="00DC7711">
        <w:rPr>
          <w:rFonts w:ascii="Times New Roman" w:hAnsi="Times New Roman" w:cs="Times New Roman"/>
          <w:sz w:val="24"/>
          <w:szCs w:val="24"/>
        </w:rPr>
        <w:t xml:space="preserve">anything you want” and I had </w:t>
      </w:r>
      <w:r w:rsidR="000D4338" w:rsidRPr="00B93F03">
        <w:rPr>
          <w:rFonts w:ascii="Times New Roman" w:hAnsi="Times New Roman" w:cs="Times New Roman"/>
          <w:sz w:val="24"/>
          <w:szCs w:val="24"/>
          <w:rPrChange w:id="479" w:author="Samantha Parks" w:date="2018-04-09T16:10:00Z">
            <w:rPr/>
          </w:rPrChange>
        </w:rPr>
        <w:t>access to any</w:t>
      </w:r>
      <w:r w:rsidR="00B06FE6">
        <w:rPr>
          <w:rFonts w:ascii="Times New Roman" w:hAnsi="Times New Roman" w:cs="Times New Roman"/>
          <w:sz w:val="24"/>
          <w:szCs w:val="24"/>
        </w:rPr>
        <w:t xml:space="preserve"> activity</w:t>
      </w:r>
      <w:r w:rsidR="000D4338" w:rsidRPr="00B93F03">
        <w:rPr>
          <w:rFonts w:ascii="Times New Roman" w:hAnsi="Times New Roman" w:cs="Times New Roman"/>
          <w:sz w:val="24"/>
          <w:szCs w:val="24"/>
          <w:rPrChange w:id="480" w:author="Samantha Parks" w:date="2018-04-09T16:10:00Z">
            <w:rPr/>
          </w:rPrChange>
        </w:rPr>
        <w:t xml:space="preserve"> that was going on in the </w:t>
      </w:r>
      <w:r w:rsidR="00670871">
        <w:rPr>
          <w:rFonts w:ascii="Times New Roman" w:hAnsi="Times New Roman" w:cs="Times New Roman"/>
          <w:sz w:val="24"/>
          <w:szCs w:val="24"/>
        </w:rPr>
        <w:t>hospital</w:t>
      </w:r>
      <w:r w:rsidR="00B06FE6">
        <w:rPr>
          <w:rFonts w:ascii="Times New Roman" w:hAnsi="Times New Roman" w:cs="Times New Roman"/>
          <w:sz w:val="24"/>
          <w:szCs w:val="24"/>
        </w:rPr>
        <w:t>.</w:t>
      </w:r>
      <w:r w:rsidR="00670871">
        <w:rPr>
          <w:rFonts w:ascii="Times New Roman" w:hAnsi="Times New Roman" w:cs="Times New Roman"/>
          <w:sz w:val="24"/>
          <w:szCs w:val="24"/>
        </w:rPr>
        <w:t xml:space="preserve"> </w:t>
      </w:r>
      <w:r w:rsidR="00B06FE6">
        <w:rPr>
          <w:rFonts w:ascii="Times New Roman" w:hAnsi="Times New Roman" w:cs="Times New Roman"/>
          <w:sz w:val="24"/>
          <w:szCs w:val="24"/>
        </w:rPr>
        <w:t>W</w:t>
      </w:r>
      <w:r w:rsidR="000D4338" w:rsidRPr="00B93F03">
        <w:rPr>
          <w:rFonts w:ascii="Times New Roman" w:hAnsi="Times New Roman" w:cs="Times New Roman"/>
          <w:sz w:val="24"/>
          <w:szCs w:val="24"/>
          <w:rPrChange w:id="481" w:author="Samantha Parks" w:date="2018-04-09T16:10:00Z">
            <w:rPr/>
          </w:rPrChange>
        </w:rPr>
        <w:t>hen I graduated I had about five or six hospitals looking for someone with a master’s degree</w:t>
      </w:r>
      <w:r w:rsidR="00A772E2">
        <w:rPr>
          <w:rFonts w:ascii="Times New Roman" w:hAnsi="Times New Roman" w:cs="Times New Roman"/>
          <w:sz w:val="24"/>
          <w:szCs w:val="24"/>
        </w:rPr>
        <w:t xml:space="preserve"> in Nursing Administration</w:t>
      </w:r>
      <w:r w:rsidR="000D4338" w:rsidRPr="00B93F03">
        <w:rPr>
          <w:rFonts w:ascii="Times New Roman" w:hAnsi="Times New Roman" w:cs="Times New Roman"/>
          <w:sz w:val="24"/>
          <w:szCs w:val="24"/>
          <w:rPrChange w:id="482" w:author="Samantha Parks" w:date="2018-04-09T16:10:00Z">
            <w:rPr/>
          </w:rPrChange>
        </w:rPr>
        <w:t xml:space="preserve"> to become a director of nursing. I wanted something </w:t>
      </w:r>
      <w:r w:rsidR="00B06FE6">
        <w:rPr>
          <w:rFonts w:ascii="Times New Roman" w:hAnsi="Times New Roman" w:cs="Times New Roman"/>
          <w:sz w:val="24"/>
          <w:szCs w:val="24"/>
        </w:rPr>
        <w:t xml:space="preserve">that would </w:t>
      </w:r>
      <w:r w:rsidR="000D4338" w:rsidRPr="00B93F03">
        <w:rPr>
          <w:rFonts w:ascii="Times New Roman" w:hAnsi="Times New Roman" w:cs="Times New Roman"/>
          <w:sz w:val="24"/>
          <w:szCs w:val="24"/>
          <w:rPrChange w:id="483" w:author="Samantha Parks" w:date="2018-04-09T16:10:00Z">
            <w:rPr/>
          </w:rPrChange>
        </w:rPr>
        <w:t xml:space="preserve">to be close to home. I </w:t>
      </w:r>
      <w:r w:rsidR="00670871">
        <w:rPr>
          <w:rFonts w:ascii="Times New Roman" w:hAnsi="Times New Roman" w:cs="Times New Roman"/>
          <w:sz w:val="24"/>
          <w:szCs w:val="24"/>
        </w:rPr>
        <w:t xml:space="preserve">interviewed at several places </w:t>
      </w:r>
      <w:r w:rsidR="00A772E2">
        <w:rPr>
          <w:rFonts w:ascii="Times New Roman" w:hAnsi="Times New Roman" w:cs="Times New Roman"/>
          <w:sz w:val="24"/>
          <w:szCs w:val="24"/>
        </w:rPr>
        <w:t>a</w:t>
      </w:r>
      <w:r w:rsidR="00732261">
        <w:rPr>
          <w:rFonts w:ascii="Times New Roman" w:hAnsi="Times New Roman" w:cs="Times New Roman"/>
          <w:sz w:val="24"/>
          <w:szCs w:val="24"/>
        </w:rPr>
        <w:t>nd also</w:t>
      </w:r>
      <w:r w:rsidR="00844466">
        <w:rPr>
          <w:rFonts w:ascii="Times New Roman" w:hAnsi="Times New Roman" w:cs="Times New Roman"/>
          <w:sz w:val="24"/>
          <w:szCs w:val="24"/>
        </w:rPr>
        <w:t xml:space="preserve"> at</w:t>
      </w:r>
      <w:r w:rsidR="000D4338" w:rsidRPr="00B93F03">
        <w:rPr>
          <w:rFonts w:ascii="Times New Roman" w:hAnsi="Times New Roman" w:cs="Times New Roman"/>
          <w:sz w:val="24"/>
          <w:szCs w:val="24"/>
          <w:rPrChange w:id="484" w:author="Samantha Parks" w:date="2018-04-09T16:10:00Z">
            <w:rPr/>
          </w:rPrChange>
        </w:rPr>
        <w:t xml:space="preserve"> </w:t>
      </w:r>
      <w:r w:rsidR="00312B1C" w:rsidRPr="00B93F03">
        <w:rPr>
          <w:rFonts w:ascii="Times New Roman" w:hAnsi="Times New Roman" w:cs="Times New Roman"/>
          <w:sz w:val="24"/>
          <w:szCs w:val="24"/>
          <w:rPrChange w:id="485" w:author="Samantha Parks" w:date="2018-04-09T16:10:00Z">
            <w:rPr/>
          </w:rPrChange>
        </w:rPr>
        <w:t>Tr</w:t>
      </w:r>
      <w:r w:rsidR="000D4338" w:rsidRPr="00B93F03">
        <w:rPr>
          <w:rFonts w:ascii="Times New Roman" w:hAnsi="Times New Roman" w:cs="Times New Roman"/>
          <w:sz w:val="24"/>
          <w:szCs w:val="24"/>
          <w:rPrChange w:id="486" w:author="Samantha Parks" w:date="2018-04-09T16:10:00Z">
            <w:rPr/>
          </w:rPrChange>
        </w:rPr>
        <w:t>u</w:t>
      </w:r>
      <w:r w:rsidR="00312B1C" w:rsidRPr="00B93F03">
        <w:rPr>
          <w:rFonts w:ascii="Times New Roman" w:hAnsi="Times New Roman" w:cs="Times New Roman"/>
          <w:sz w:val="24"/>
          <w:szCs w:val="24"/>
          <w:rPrChange w:id="487" w:author="Samantha Parks" w:date="2018-04-09T16:10:00Z">
            <w:rPr/>
          </w:rPrChange>
        </w:rPr>
        <w:t>e</w:t>
      </w:r>
      <w:r w:rsidR="000D4338" w:rsidRPr="00B93F03">
        <w:rPr>
          <w:rFonts w:ascii="Times New Roman" w:hAnsi="Times New Roman" w:cs="Times New Roman"/>
          <w:sz w:val="24"/>
          <w:szCs w:val="24"/>
          <w:rPrChange w:id="488" w:author="Samantha Parks" w:date="2018-04-09T16:10:00Z">
            <w:rPr/>
          </w:rPrChange>
        </w:rPr>
        <w:t>sdale Hospital</w:t>
      </w:r>
      <w:r w:rsidR="00732261">
        <w:rPr>
          <w:rFonts w:ascii="Times New Roman" w:hAnsi="Times New Roman" w:cs="Times New Roman"/>
          <w:sz w:val="24"/>
          <w:szCs w:val="24"/>
        </w:rPr>
        <w:t xml:space="preserve"> in Fall River, Massachusetts.</w:t>
      </w:r>
      <w:r w:rsidR="00844466">
        <w:rPr>
          <w:rFonts w:ascii="Times New Roman" w:hAnsi="Times New Roman" w:cs="Times New Roman"/>
          <w:sz w:val="24"/>
          <w:szCs w:val="24"/>
        </w:rPr>
        <w:t xml:space="preserve"> I </w:t>
      </w:r>
      <w:r w:rsidR="00312B1C" w:rsidRPr="00B93F03">
        <w:rPr>
          <w:rFonts w:ascii="Times New Roman" w:hAnsi="Times New Roman" w:cs="Times New Roman"/>
          <w:sz w:val="24"/>
          <w:szCs w:val="24"/>
          <w:rPrChange w:id="489" w:author="Samantha Parks" w:date="2018-04-09T16:10:00Z">
            <w:rPr/>
          </w:rPrChange>
        </w:rPr>
        <w:t xml:space="preserve">was interviewed by the administrator, and the assistant administrator, and then later on </w:t>
      </w:r>
      <w:r w:rsidR="00844466">
        <w:rPr>
          <w:rFonts w:ascii="Times New Roman" w:hAnsi="Times New Roman" w:cs="Times New Roman"/>
          <w:sz w:val="24"/>
          <w:szCs w:val="24"/>
        </w:rPr>
        <w:t>by</w:t>
      </w:r>
      <w:r w:rsidR="00312B1C" w:rsidRPr="00B93F03">
        <w:rPr>
          <w:rFonts w:ascii="Times New Roman" w:hAnsi="Times New Roman" w:cs="Times New Roman"/>
          <w:sz w:val="24"/>
          <w:szCs w:val="24"/>
          <w:rPrChange w:id="490" w:author="Samantha Parks" w:date="2018-04-09T16:10:00Z">
            <w:rPr/>
          </w:rPrChange>
        </w:rPr>
        <w:t xml:space="preserve"> the nursing staff</w:t>
      </w:r>
      <w:r w:rsidR="00732261">
        <w:rPr>
          <w:rFonts w:ascii="Times New Roman" w:hAnsi="Times New Roman" w:cs="Times New Roman"/>
          <w:sz w:val="24"/>
          <w:szCs w:val="24"/>
        </w:rPr>
        <w:t xml:space="preserve">. </w:t>
      </w:r>
      <w:r w:rsidR="00312B1C" w:rsidRPr="00B93F03">
        <w:rPr>
          <w:rFonts w:ascii="Times New Roman" w:hAnsi="Times New Roman" w:cs="Times New Roman"/>
          <w:sz w:val="24"/>
          <w:szCs w:val="24"/>
          <w:rPrChange w:id="491" w:author="Samantha Parks" w:date="2018-04-09T16:10:00Z">
            <w:rPr/>
          </w:rPrChange>
        </w:rPr>
        <w:t xml:space="preserve"> I enjoyed </w:t>
      </w:r>
      <w:r w:rsidR="00732261">
        <w:rPr>
          <w:rFonts w:ascii="Times New Roman" w:hAnsi="Times New Roman" w:cs="Times New Roman"/>
          <w:sz w:val="24"/>
          <w:szCs w:val="24"/>
        </w:rPr>
        <w:t>the nurses and everyone I met</w:t>
      </w:r>
      <w:r w:rsidR="00312B1C" w:rsidRPr="00B93F03">
        <w:rPr>
          <w:rFonts w:ascii="Times New Roman" w:hAnsi="Times New Roman" w:cs="Times New Roman"/>
          <w:sz w:val="24"/>
          <w:szCs w:val="24"/>
          <w:rPrChange w:id="492" w:author="Samantha Parks" w:date="2018-04-09T16:10:00Z">
            <w:rPr/>
          </w:rPrChange>
        </w:rPr>
        <w:t xml:space="preserve"> so I accepted the position at Truesdale Hospital. </w:t>
      </w:r>
      <w:r w:rsidR="00B31AA1">
        <w:rPr>
          <w:rFonts w:ascii="Times New Roman" w:hAnsi="Times New Roman" w:cs="Times New Roman"/>
          <w:sz w:val="24"/>
          <w:szCs w:val="24"/>
        </w:rPr>
        <w:t>Truesdale</w:t>
      </w:r>
      <w:r w:rsidR="00312B1C" w:rsidRPr="00B93F03">
        <w:rPr>
          <w:rFonts w:ascii="Times New Roman" w:hAnsi="Times New Roman" w:cs="Times New Roman"/>
          <w:sz w:val="24"/>
          <w:szCs w:val="24"/>
          <w:rPrChange w:id="493" w:author="Samantha Parks" w:date="2018-04-09T16:10:00Z">
            <w:rPr/>
          </w:rPrChange>
        </w:rPr>
        <w:t xml:space="preserve"> was a 210 bed hospital which was smaller than St. Luke’s which </w:t>
      </w:r>
      <w:r w:rsidR="00DC7711">
        <w:rPr>
          <w:rFonts w:ascii="Times New Roman" w:hAnsi="Times New Roman" w:cs="Times New Roman"/>
          <w:sz w:val="24"/>
          <w:szCs w:val="24"/>
        </w:rPr>
        <w:t>was 500 beds</w:t>
      </w:r>
      <w:r w:rsidR="00312B1C" w:rsidRPr="00B93F03">
        <w:rPr>
          <w:rFonts w:ascii="Times New Roman" w:hAnsi="Times New Roman" w:cs="Times New Roman"/>
          <w:sz w:val="24"/>
          <w:szCs w:val="24"/>
          <w:rPrChange w:id="494" w:author="Samantha Parks" w:date="2018-04-09T16:10:00Z">
            <w:rPr/>
          </w:rPrChange>
        </w:rPr>
        <w:t xml:space="preserve">, but it was very manageable and I enjoyed </w:t>
      </w:r>
      <w:r w:rsidR="00B31AA1">
        <w:rPr>
          <w:rFonts w:ascii="Times New Roman" w:hAnsi="Times New Roman" w:cs="Times New Roman"/>
          <w:sz w:val="24"/>
          <w:szCs w:val="24"/>
        </w:rPr>
        <w:t xml:space="preserve">it. </w:t>
      </w:r>
      <w:r w:rsidR="00312B1C" w:rsidRPr="00B93F03">
        <w:rPr>
          <w:rFonts w:ascii="Times New Roman" w:hAnsi="Times New Roman" w:cs="Times New Roman"/>
          <w:sz w:val="24"/>
          <w:szCs w:val="24"/>
          <w:rPrChange w:id="495" w:author="Samantha Parks" w:date="2018-04-09T16:10:00Z">
            <w:rPr/>
          </w:rPrChange>
        </w:rPr>
        <w:t xml:space="preserve"> It was an </w:t>
      </w:r>
      <w:r w:rsidR="000629BF">
        <w:rPr>
          <w:rFonts w:ascii="Times New Roman" w:hAnsi="Times New Roman" w:cs="Times New Roman"/>
          <w:sz w:val="24"/>
          <w:szCs w:val="24"/>
        </w:rPr>
        <w:t>interesting</w:t>
      </w:r>
      <w:r w:rsidR="00312B1C" w:rsidRPr="00B93F03">
        <w:rPr>
          <w:rFonts w:ascii="Times New Roman" w:hAnsi="Times New Roman" w:cs="Times New Roman"/>
          <w:sz w:val="24"/>
          <w:szCs w:val="24"/>
          <w:rPrChange w:id="496" w:author="Samantha Parks" w:date="2018-04-09T16:10:00Z">
            <w:rPr/>
          </w:rPrChange>
        </w:rPr>
        <w:t xml:space="preserve"> role, but my year before </w:t>
      </w:r>
      <w:r w:rsidR="00732261">
        <w:rPr>
          <w:rFonts w:ascii="Times New Roman" w:hAnsi="Times New Roman" w:cs="Times New Roman"/>
          <w:sz w:val="24"/>
          <w:szCs w:val="24"/>
        </w:rPr>
        <w:t>a</w:t>
      </w:r>
      <w:r w:rsidR="000629BF">
        <w:rPr>
          <w:rFonts w:ascii="Times New Roman" w:hAnsi="Times New Roman" w:cs="Times New Roman"/>
          <w:sz w:val="24"/>
          <w:szCs w:val="24"/>
        </w:rPr>
        <w:t>t</w:t>
      </w:r>
      <w:r w:rsidR="00DC7711">
        <w:rPr>
          <w:rFonts w:ascii="Times New Roman" w:hAnsi="Times New Roman" w:cs="Times New Roman"/>
          <w:sz w:val="24"/>
          <w:szCs w:val="24"/>
        </w:rPr>
        <w:t xml:space="preserve"> </w:t>
      </w:r>
      <w:r w:rsidR="00732261">
        <w:rPr>
          <w:rFonts w:ascii="Times New Roman" w:hAnsi="Times New Roman" w:cs="Times New Roman"/>
          <w:sz w:val="24"/>
          <w:szCs w:val="24"/>
        </w:rPr>
        <w:t xml:space="preserve">St Luke’s </w:t>
      </w:r>
      <w:r w:rsidR="00312B1C" w:rsidRPr="00B93F03">
        <w:rPr>
          <w:rFonts w:ascii="Times New Roman" w:hAnsi="Times New Roman" w:cs="Times New Roman"/>
          <w:sz w:val="24"/>
          <w:szCs w:val="24"/>
          <w:rPrChange w:id="497" w:author="Samantha Parks" w:date="2018-04-09T16:10:00Z">
            <w:rPr/>
          </w:rPrChange>
        </w:rPr>
        <w:t xml:space="preserve">prepared me for that. </w:t>
      </w:r>
      <w:r w:rsidR="00732261">
        <w:rPr>
          <w:rFonts w:ascii="Times New Roman" w:hAnsi="Times New Roman" w:cs="Times New Roman"/>
          <w:sz w:val="24"/>
          <w:szCs w:val="24"/>
        </w:rPr>
        <w:t>Somewhere about this time</w:t>
      </w:r>
      <w:r w:rsidR="00312B1C" w:rsidRPr="00B93F03">
        <w:rPr>
          <w:rFonts w:ascii="Times New Roman" w:hAnsi="Times New Roman" w:cs="Times New Roman"/>
          <w:sz w:val="24"/>
          <w:szCs w:val="24"/>
          <w:rPrChange w:id="498" w:author="Samantha Parks" w:date="2018-04-09T16:10:00Z">
            <w:rPr/>
          </w:rPrChange>
        </w:rPr>
        <w:t xml:space="preserve"> I got a p</w:t>
      </w:r>
      <w:r w:rsidR="00DC7711">
        <w:rPr>
          <w:rFonts w:ascii="Times New Roman" w:hAnsi="Times New Roman" w:cs="Times New Roman"/>
          <w:sz w:val="24"/>
          <w:szCs w:val="24"/>
        </w:rPr>
        <w:t>hone call from the head of the B</w:t>
      </w:r>
      <w:r w:rsidR="00312B1C" w:rsidRPr="00B93F03">
        <w:rPr>
          <w:rFonts w:ascii="Times New Roman" w:hAnsi="Times New Roman" w:cs="Times New Roman"/>
          <w:sz w:val="24"/>
          <w:szCs w:val="24"/>
          <w:rPrChange w:id="499" w:author="Samantha Parks" w:date="2018-04-09T16:10:00Z">
            <w:rPr/>
          </w:rPrChange>
        </w:rPr>
        <w:t>usi</w:t>
      </w:r>
      <w:r w:rsidR="00DC7711">
        <w:rPr>
          <w:rFonts w:ascii="Times New Roman" w:hAnsi="Times New Roman" w:cs="Times New Roman"/>
          <w:sz w:val="24"/>
          <w:szCs w:val="24"/>
        </w:rPr>
        <w:t>ness S</w:t>
      </w:r>
      <w:r w:rsidR="00732261">
        <w:rPr>
          <w:rFonts w:ascii="Times New Roman" w:hAnsi="Times New Roman" w:cs="Times New Roman"/>
          <w:sz w:val="24"/>
          <w:szCs w:val="24"/>
        </w:rPr>
        <w:t>tudies department her</w:t>
      </w:r>
      <w:r w:rsidR="00B31AA1">
        <w:rPr>
          <w:rFonts w:ascii="Times New Roman" w:hAnsi="Times New Roman" w:cs="Times New Roman"/>
          <w:sz w:val="24"/>
          <w:szCs w:val="24"/>
        </w:rPr>
        <w:t xml:space="preserve">e </w:t>
      </w:r>
      <w:r w:rsidR="00732261">
        <w:rPr>
          <w:rFonts w:ascii="Times New Roman" w:hAnsi="Times New Roman" w:cs="Times New Roman"/>
          <w:sz w:val="24"/>
          <w:szCs w:val="24"/>
        </w:rPr>
        <w:t xml:space="preserve">at Salve, </w:t>
      </w:r>
      <w:r w:rsidR="00B31AA1">
        <w:rPr>
          <w:rFonts w:ascii="Times New Roman" w:hAnsi="Times New Roman" w:cs="Times New Roman"/>
          <w:sz w:val="24"/>
          <w:szCs w:val="24"/>
        </w:rPr>
        <w:t>Captain Michael Dasovich.</w:t>
      </w:r>
      <w:r w:rsidR="00312B1C" w:rsidRPr="00B93F03">
        <w:rPr>
          <w:rFonts w:ascii="Times New Roman" w:hAnsi="Times New Roman" w:cs="Times New Roman"/>
          <w:sz w:val="24"/>
          <w:szCs w:val="24"/>
          <w:rPrChange w:id="500" w:author="Samantha Parks" w:date="2018-04-09T16:10:00Z">
            <w:rPr/>
          </w:rPrChange>
        </w:rPr>
        <w:t xml:space="preserve"> I don’t know if you kn</w:t>
      </w:r>
      <w:r w:rsidR="00B31AA1">
        <w:rPr>
          <w:rFonts w:ascii="Times New Roman" w:hAnsi="Times New Roman" w:cs="Times New Roman"/>
          <w:sz w:val="24"/>
          <w:szCs w:val="24"/>
        </w:rPr>
        <w:t>e</w:t>
      </w:r>
      <w:r w:rsidR="00312B1C" w:rsidRPr="00B93F03">
        <w:rPr>
          <w:rFonts w:ascii="Times New Roman" w:hAnsi="Times New Roman" w:cs="Times New Roman"/>
          <w:sz w:val="24"/>
          <w:szCs w:val="24"/>
          <w:rPrChange w:id="501" w:author="Samantha Parks" w:date="2018-04-09T16:10:00Z">
            <w:rPr/>
          </w:rPrChange>
        </w:rPr>
        <w:t xml:space="preserve">w him. He was head of the business studies </w:t>
      </w:r>
      <w:r w:rsidR="00844466">
        <w:rPr>
          <w:rFonts w:ascii="Times New Roman" w:hAnsi="Times New Roman" w:cs="Times New Roman"/>
          <w:sz w:val="24"/>
          <w:szCs w:val="24"/>
        </w:rPr>
        <w:t>dept</w:t>
      </w:r>
      <w:r w:rsidR="00732261">
        <w:rPr>
          <w:rFonts w:ascii="Times New Roman" w:hAnsi="Times New Roman" w:cs="Times New Roman"/>
          <w:sz w:val="24"/>
          <w:szCs w:val="24"/>
        </w:rPr>
        <w:t>.</w:t>
      </w:r>
      <w:r w:rsidR="00844466">
        <w:rPr>
          <w:rFonts w:ascii="Times New Roman" w:hAnsi="Times New Roman" w:cs="Times New Roman"/>
          <w:sz w:val="24"/>
          <w:szCs w:val="24"/>
        </w:rPr>
        <w:t xml:space="preserve"> at the time </w:t>
      </w:r>
      <w:r w:rsidR="00312B1C" w:rsidRPr="00B93F03">
        <w:rPr>
          <w:rFonts w:ascii="Times New Roman" w:hAnsi="Times New Roman" w:cs="Times New Roman"/>
          <w:sz w:val="24"/>
          <w:szCs w:val="24"/>
          <w:rPrChange w:id="502" w:author="Samantha Parks" w:date="2018-04-09T16:10:00Z">
            <w:rPr/>
          </w:rPrChange>
        </w:rPr>
        <w:t xml:space="preserve">and he was getting calls from nurses who were getting promotions because of their clinical </w:t>
      </w:r>
      <w:r w:rsidR="00D56DE5" w:rsidRPr="00B93F03">
        <w:rPr>
          <w:rFonts w:ascii="Times New Roman" w:hAnsi="Times New Roman" w:cs="Times New Roman"/>
          <w:sz w:val="24"/>
          <w:szCs w:val="24"/>
          <w:rPrChange w:id="503" w:author="Samantha Parks" w:date="2018-04-09T16:10:00Z">
            <w:rPr/>
          </w:rPrChange>
        </w:rPr>
        <w:t xml:space="preserve">skills, and </w:t>
      </w:r>
      <w:r w:rsidR="00732261">
        <w:rPr>
          <w:rFonts w:ascii="Times New Roman" w:hAnsi="Times New Roman" w:cs="Times New Roman"/>
          <w:sz w:val="24"/>
          <w:szCs w:val="24"/>
        </w:rPr>
        <w:t>were seeking to be better prepared with management s</w:t>
      </w:r>
      <w:r w:rsidR="00312B1C" w:rsidRPr="00B93F03">
        <w:rPr>
          <w:rFonts w:ascii="Times New Roman" w:hAnsi="Times New Roman" w:cs="Times New Roman"/>
          <w:sz w:val="24"/>
          <w:szCs w:val="24"/>
          <w:rPrChange w:id="504" w:author="Samantha Parks" w:date="2018-04-09T16:10:00Z">
            <w:rPr/>
          </w:rPrChange>
        </w:rPr>
        <w:t>kills</w:t>
      </w:r>
      <w:r w:rsidR="00D56DE5" w:rsidRPr="00B93F03">
        <w:rPr>
          <w:rFonts w:ascii="Times New Roman" w:hAnsi="Times New Roman" w:cs="Times New Roman"/>
          <w:sz w:val="24"/>
          <w:szCs w:val="24"/>
          <w:rPrChange w:id="505" w:author="Samantha Parks" w:date="2018-04-09T16:10:00Z">
            <w:rPr/>
          </w:rPrChange>
        </w:rPr>
        <w:t>. I was working</w:t>
      </w:r>
      <w:del w:id="506" w:author="Samantha Parks" w:date="2018-04-09T15:58:00Z">
        <w:r w:rsidR="00D56DE5" w:rsidRPr="00B93F03" w:rsidDel="003A7D27">
          <w:rPr>
            <w:rFonts w:ascii="Times New Roman" w:hAnsi="Times New Roman" w:cs="Times New Roman"/>
            <w:sz w:val="24"/>
            <w:szCs w:val="24"/>
            <w:rPrChange w:id="507" w:author="Samantha Parks" w:date="2018-04-09T16:10:00Z">
              <w:rPr/>
            </w:rPrChange>
          </w:rPr>
          <w:delText>]</w:delText>
        </w:r>
      </w:del>
      <w:r w:rsidR="00DC7711">
        <w:rPr>
          <w:rFonts w:ascii="Times New Roman" w:hAnsi="Times New Roman" w:cs="Times New Roman"/>
          <w:sz w:val="24"/>
          <w:szCs w:val="24"/>
        </w:rPr>
        <w:t xml:space="preserve"> probably…</w:t>
      </w:r>
      <w:r w:rsidR="00D56DE5" w:rsidRPr="00B93F03">
        <w:rPr>
          <w:rFonts w:ascii="Times New Roman" w:hAnsi="Times New Roman" w:cs="Times New Roman"/>
          <w:sz w:val="24"/>
          <w:szCs w:val="24"/>
          <w:rPrChange w:id="508" w:author="Samantha Parks" w:date="2018-04-09T16:10:00Z">
            <w:rPr/>
          </w:rPrChange>
        </w:rPr>
        <w:t xml:space="preserve">at St. Luke’s. No I don’t know where I was. I was between Truesdale and then I went to the State, and </w:t>
      </w:r>
      <w:r w:rsidR="000629BF">
        <w:rPr>
          <w:rFonts w:ascii="Times New Roman" w:hAnsi="Times New Roman" w:cs="Times New Roman"/>
          <w:sz w:val="24"/>
          <w:szCs w:val="24"/>
        </w:rPr>
        <w:t>he</w:t>
      </w:r>
      <w:ins w:id="509" w:author="John Quinn" w:date="2018-04-08T13:24:00Z">
        <w:r w:rsidR="00480F8B" w:rsidRPr="00B93F03">
          <w:rPr>
            <w:rFonts w:ascii="Times New Roman" w:hAnsi="Times New Roman" w:cs="Times New Roman"/>
            <w:sz w:val="24"/>
            <w:szCs w:val="24"/>
            <w:rPrChange w:id="510" w:author="Samantha Parks" w:date="2018-04-09T16:10:00Z">
              <w:rPr/>
            </w:rPrChange>
          </w:rPr>
          <w:t xml:space="preserve"> </w:t>
        </w:r>
      </w:ins>
      <w:r w:rsidR="00D56DE5" w:rsidRPr="00B93F03">
        <w:rPr>
          <w:rFonts w:ascii="Times New Roman" w:hAnsi="Times New Roman" w:cs="Times New Roman"/>
          <w:sz w:val="24"/>
          <w:szCs w:val="24"/>
          <w:rPrChange w:id="511" w:author="Samantha Parks" w:date="2018-04-09T16:10:00Z">
            <w:rPr/>
          </w:rPrChange>
        </w:rPr>
        <w:t>asked me if I would teach a course</w:t>
      </w:r>
      <w:r w:rsidR="000F2DAE">
        <w:rPr>
          <w:rFonts w:ascii="Times New Roman" w:hAnsi="Times New Roman" w:cs="Times New Roman"/>
          <w:sz w:val="24"/>
          <w:szCs w:val="24"/>
        </w:rPr>
        <w:t xml:space="preserve"> for the nurses. </w:t>
      </w:r>
      <w:r w:rsidR="00D56DE5" w:rsidRPr="00B93F03">
        <w:rPr>
          <w:rFonts w:ascii="Times New Roman" w:hAnsi="Times New Roman" w:cs="Times New Roman"/>
          <w:sz w:val="24"/>
          <w:szCs w:val="24"/>
          <w:rPrChange w:id="512" w:author="Samantha Parks" w:date="2018-04-09T16:10:00Z">
            <w:rPr/>
          </w:rPrChange>
        </w:rPr>
        <w:t xml:space="preserve">I </w:t>
      </w:r>
      <w:r w:rsidR="000F2DAE">
        <w:rPr>
          <w:rFonts w:ascii="Times New Roman" w:hAnsi="Times New Roman" w:cs="Times New Roman"/>
          <w:sz w:val="24"/>
          <w:szCs w:val="24"/>
        </w:rPr>
        <w:t xml:space="preserve">agreed </w:t>
      </w:r>
      <w:r w:rsidR="00D56DE5" w:rsidRPr="00B93F03">
        <w:rPr>
          <w:rFonts w:ascii="Times New Roman" w:hAnsi="Times New Roman" w:cs="Times New Roman"/>
          <w:sz w:val="24"/>
          <w:szCs w:val="24"/>
          <w:rPrChange w:id="513" w:author="Samantha Parks" w:date="2018-04-09T16:10:00Z">
            <w:rPr/>
          </w:rPrChange>
        </w:rPr>
        <w:t>because it was right back here in Newport. So for abo</w:t>
      </w:r>
      <w:r w:rsidR="00A92E8F">
        <w:rPr>
          <w:rFonts w:ascii="Times New Roman" w:hAnsi="Times New Roman" w:cs="Times New Roman"/>
          <w:sz w:val="24"/>
          <w:szCs w:val="24"/>
        </w:rPr>
        <w:t>ut three or four years I taught</w:t>
      </w:r>
      <w:r w:rsidR="00D56DE5" w:rsidRPr="00B93F03">
        <w:rPr>
          <w:rFonts w:ascii="Times New Roman" w:hAnsi="Times New Roman" w:cs="Times New Roman"/>
          <w:sz w:val="24"/>
          <w:szCs w:val="24"/>
          <w:rPrChange w:id="514" w:author="Samantha Parks" w:date="2018-04-09T16:10:00Z">
            <w:rPr/>
          </w:rPrChange>
        </w:rPr>
        <w:t xml:space="preserve"> </w:t>
      </w:r>
      <w:r w:rsidR="00A92E8F">
        <w:rPr>
          <w:rFonts w:ascii="Times New Roman" w:hAnsi="Times New Roman" w:cs="Times New Roman"/>
          <w:sz w:val="24"/>
          <w:szCs w:val="24"/>
        </w:rPr>
        <w:t>e</w:t>
      </w:r>
      <w:r w:rsidR="00D56DE5" w:rsidRPr="00B93F03">
        <w:rPr>
          <w:rFonts w:ascii="Times New Roman" w:hAnsi="Times New Roman" w:cs="Times New Roman"/>
          <w:sz w:val="24"/>
          <w:szCs w:val="24"/>
          <w:rPrChange w:id="515" w:author="Samantha Parks" w:date="2018-04-09T16:10:00Z">
            <w:rPr/>
          </w:rPrChange>
        </w:rPr>
        <w:t xml:space="preserve">ach semester </w:t>
      </w:r>
      <w:r w:rsidR="000629BF">
        <w:rPr>
          <w:rFonts w:ascii="Times New Roman" w:hAnsi="Times New Roman" w:cs="Times New Roman"/>
          <w:sz w:val="24"/>
          <w:szCs w:val="24"/>
        </w:rPr>
        <w:t xml:space="preserve">as an adjunct faculty member. </w:t>
      </w:r>
      <w:r w:rsidR="00DC7711">
        <w:rPr>
          <w:rFonts w:ascii="Times New Roman" w:hAnsi="Times New Roman" w:cs="Times New Roman"/>
          <w:sz w:val="24"/>
          <w:szCs w:val="24"/>
        </w:rPr>
        <w:t>I taught nurses primarily</w:t>
      </w:r>
      <w:r w:rsidR="00D56DE5" w:rsidRPr="00B93F03">
        <w:rPr>
          <w:rFonts w:ascii="Times New Roman" w:hAnsi="Times New Roman" w:cs="Times New Roman"/>
          <w:sz w:val="24"/>
          <w:szCs w:val="24"/>
          <w:rPrChange w:id="516" w:author="Samantha Parks" w:date="2018-04-09T16:10:00Z">
            <w:rPr/>
          </w:rPrChange>
        </w:rPr>
        <w:t xml:space="preserve"> management skills or management applications in nursing </w:t>
      </w:r>
      <w:r w:rsidR="00844466">
        <w:rPr>
          <w:rFonts w:ascii="Times New Roman" w:hAnsi="Times New Roman" w:cs="Times New Roman"/>
          <w:sz w:val="24"/>
          <w:szCs w:val="24"/>
        </w:rPr>
        <w:t xml:space="preserve">because </w:t>
      </w:r>
      <w:r w:rsidR="00D56DE5" w:rsidRPr="00B93F03">
        <w:rPr>
          <w:rFonts w:ascii="Times New Roman" w:hAnsi="Times New Roman" w:cs="Times New Roman"/>
          <w:sz w:val="24"/>
          <w:szCs w:val="24"/>
          <w:rPrChange w:id="517" w:author="Samantha Parks" w:date="2018-04-09T16:10:00Z">
            <w:rPr/>
          </w:rPrChange>
        </w:rPr>
        <w:t>at that time they didn’t understand budgets, staffing, quality assurance</w:t>
      </w:r>
      <w:r w:rsidR="00844466">
        <w:rPr>
          <w:rFonts w:ascii="Times New Roman" w:hAnsi="Times New Roman" w:cs="Times New Roman"/>
          <w:sz w:val="24"/>
          <w:szCs w:val="24"/>
        </w:rPr>
        <w:t>,</w:t>
      </w:r>
      <w:r w:rsidR="00D56DE5" w:rsidRPr="00B93F03">
        <w:rPr>
          <w:rFonts w:ascii="Times New Roman" w:hAnsi="Times New Roman" w:cs="Times New Roman"/>
          <w:sz w:val="24"/>
          <w:szCs w:val="24"/>
          <w:rPrChange w:id="518" w:author="Samantha Parks" w:date="2018-04-09T16:10:00Z">
            <w:rPr/>
          </w:rPrChange>
        </w:rPr>
        <w:t xml:space="preserve"> evaluations</w:t>
      </w:r>
      <w:r w:rsidR="00B31AA1">
        <w:rPr>
          <w:rFonts w:ascii="Times New Roman" w:hAnsi="Times New Roman" w:cs="Times New Roman"/>
          <w:sz w:val="24"/>
          <w:szCs w:val="24"/>
        </w:rPr>
        <w:t>, etc.</w:t>
      </w:r>
      <w:r w:rsidR="00D56DE5" w:rsidRPr="00B93F03">
        <w:rPr>
          <w:rFonts w:ascii="Times New Roman" w:hAnsi="Times New Roman" w:cs="Times New Roman"/>
          <w:sz w:val="24"/>
          <w:szCs w:val="24"/>
          <w:rPrChange w:id="519" w:author="Samantha Parks" w:date="2018-04-09T16:10:00Z">
            <w:rPr/>
          </w:rPrChange>
        </w:rPr>
        <w:t xml:space="preserve"> All these things that are now management </w:t>
      </w:r>
      <w:r w:rsidR="004D5EE6" w:rsidRPr="00B93F03">
        <w:rPr>
          <w:rFonts w:ascii="Times New Roman" w:hAnsi="Times New Roman" w:cs="Times New Roman"/>
          <w:sz w:val="24"/>
          <w:szCs w:val="24"/>
          <w:rPrChange w:id="520" w:author="Samantha Parks" w:date="2018-04-09T16:10:00Z">
            <w:rPr/>
          </w:rPrChange>
        </w:rPr>
        <w:t>tools were</w:t>
      </w:r>
      <w:r w:rsidR="00D56DE5" w:rsidRPr="00B93F03">
        <w:rPr>
          <w:rFonts w:ascii="Times New Roman" w:hAnsi="Times New Roman" w:cs="Times New Roman"/>
          <w:sz w:val="24"/>
          <w:szCs w:val="24"/>
          <w:rPrChange w:id="521" w:author="Samantha Parks" w:date="2018-04-09T16:10:00Z">
            <w:rPr/>
          </w:rPrChange>
        </w:rPr>
        <w:t xml:space="preserve"> very new to nursing because</w:t>
      </w:r>
      <w:r w:rsidR="00844466">
        <w:rPr>
          <w:rFonts w:ascii="Times New Roman" w:hAnsi="Times New Roman" w:cs="Times New Roman"/>
          <w:sz w:val="24"/>
          <w:szCs w:val="24"/>
        </w:rPr>
        <w:t xml:space="preserve"> everything focused</w:t>
      </w:r>
      <w:r w:rsidR="00D56DE5" w:rsidRPr="00B93F03">
        <w:rPr>
          <w:rFonts w:ascii="Times New Roman" w:hAnsi="Times New Roman" w:cs="Times New Roman"/>
          <w:sz w:val="24"/>
          <w:szCs w:val="24"/>
          <w:rPrChange w:id="522" w:author="Samantha Parks" w:date="2018-04-09T16:10:00Z">
            <w:rPr/>
          </w:rPrChange>
        </w:rPr>
        <w:t xml:space="preserve"> on your clinical skills, and once you did a good job as a clinical person they promoted you because of your clinical skills, but then demanded management skills. So I taught that for quite a while.</w:t>
      </w:r>
      <w:r w:rsidR="004D5EE6" w:rsidRPr="00B93F03">
        <w:rPr>
          <w:rFonts w:ascii="Times New Roman" w:hAnsi="Times New Roman" w:cs="Times New Roman"/>
          <w:sz w:val="24"/>
          <w:szCs w:val="24"/>
          <w:rPrChange w:id="523" w:author="Samantha Parks" w:date="2018-04-09T16:10:00Z">
            <w:rPr/>
          </w:rPrChange>
        </w:rPr>
        <w:t xml:space="preserve"> Thr</w:t>
      </w:r>
      <w:r w:rsidR="00A20CAB" w:rsidRPr="00B93F03">
        <w:rPr>
          <w:rFonts w:ascii="Times New Roman" w:hAnsi="Times New Roman" w:cs="Times New Roman"/>
          <w:sz w:val="24"/>
          <w:szCs w:val="24"/>
          <w:rPrChange w:id="524" w:author="Samantha Parks" w:date="2018-04-09T16:10:00Z">
            <w:rPr/>
          </w:rPrChange>
        </w:rPr>
        <w:t>ee o</w:t>
      </w:r>
      <w:r w:rsidR="00DC7711">
        <w:rPr>
          <w:rFonts w:ascii="Times New Roman" w:hAnsi="Times New Roman" w:cs="Times New Roman"/>
          <w:sz w:val="24"/>
          <w:szCs w:val="24"/>
        </w:rPr>
        <w:t>r</w:t>
      </w:r>
      <w:r w:rsidR="00A20CAB" w:rsidRPr="00B93F03">
        <w:rPr>
          <w:rFonts w:ascii="Times New Roman" w:hAnsi="Times New Roman" w:cs="Times New Roman"/>
          <w:sz w:val="24"/>
          <w:szCs w:val="24"/>
          <w:rPrChange w:id="525" w:author="Samantha Parks" w:date="2018-04-09T16:10:00Z">
            <w:rPr/>
          </w:rPrChange>
        </w:rPr>
        <w:t xml:space="preserve"> four years anyway. I left Truesdale because we went through a consolidation with Union </w:t>
      </w:r>
      <w:r w:rsidR="00A20CAB" w:rsidRPr="00B93F03">
        <w:rPr>
          <w:rFonts w:ascii="Times New Roman" w:hAnsi="Times New Roman" w:cs="Times New Roman"/>
          <w:sz w:val="24"/>
          <w:szCs w:val="24"/>
          <w:rPrChange w:id="526" w:author="Samantha Parks" w:date="2018-04-09T16:10:00Z">
            <w:rPr/>
          </w:rPrChange>
        </w:rPr>
        <w:lastRenderedPageBreak/>
        <w:t>Hospital that’s now Charlton Memorial. I left there because I got called by the State</w:t>
      </w:r>
      <w:ins w:id="527" w:author="John Quinn" w:date="2018-04-08T13:22:00Z">
        <w:r w:rsidR="00480F8B" w:rsidRPr="00B93F03">
          <w:rPr>
            <w:rFonts w:ascii="Times New Roman" w:hAnsi="Times New Roman" w:cs="Times New Roman"/>
            <w:sz w:val="24"/>
            <w:szCs w:val="24"/>
            <w:rPrChange w:id="528" w:author="Samantha Parks" w:date="2018-04-09T16:10:00Z">
              <w:rPr/>
            </w:rPrChange>
          </w:rPr>
          <w:t>.</w:t>
        </w:r>
      </w:ins>
      <w:r w:rsidR="00A20CAB" w:rsidRPr="00B93F03">
        <w:rPr>
          <w:rFonts w:ascii="Times New Roman" w:hAnsi="Times New Roman" w:cs="Times New Roman"/>
          <w:sz w:val="24"/>
          <w:szCs w:val="24"/>
          <w:rPrChange w:id="529" w:author="Samantha Parks" w:date="2018-04-09T16:10:00Z">
            <w:rPr/>
          </w:rPrChange>
        </w:rPr>
        <w:t xml:space="preserve"> </w:t>
      </w:r>
      <w:r w:rsidR="000629BF">
        <w:rPr>
          <w:rFonts w:ascii="Times New Roman" w:hAnsi="Times New Roman" w:cs="Times New Roman"/>
          <w:sz w:val="24"/>
          <w:szCs w:val="24"/>
        </w:rPr>
        <w:t>There</w:t>
      </w:r>
      <w:r w:rsidR="00A20CAB" w:rsidRPr="00B93F03">
        <w:rPr>
          <w:rFonts w:ascii="Times New Roman" w:hAnsi="Times New Roman" w:cs="Times New Roman"/>
          <w:sz w:val="24"/>
          <w:szCs w:val="24"/>
          <w:rPrChange w:id="530" w:author="Samantha Parks" w:date="2018-04-09T16:10:00Z">
            <w:rPr/>
          </w:rPrChange>
        </w:rPr>
        <w:t xml:space="preserve"> was </w:t>
      </w:r>
      <w:r w:rsidR="00DC7711">
        <w:rPr>
          <w:rFonts w:ascii="Times New Roman" w:hAnsi="Times New Roman" w:cs="Times New Roman"/>
          <w:sz w:val="24"/>
          <w:szCs w:val="24"/>
        </w:rPr>
        <w:t xml:space="preserve">an </w:t>
      </w:r>
      <w:r w:rsidR="00A20CAB" w:rsidRPr="00B93F03">
        <w:rPr>
          <w:rFonts w:ascii="Times New Roman" w:hAnsi="Times New Roman" w:cs="Times New Roman"/>
          <w:sz w:val="24"/>
          <w:szCs w:val="24"/>
          <w:rPrChange w:id="531" w:author="Samantha Parks" w:date="2018-04-09T16:10:00Z">
            <w:rPr/>
          </w:rPrChange>
        </w:rPr>
        <w:t>opening for director of nursing for the Rhode Island Cancer Control Program and I thought hmm, at that time I wasn’t thinking of retirement so I hopped</w:t>
      </w:r>
      <w:r w:rsidR="00DC7711">
        <w:rPr>
          <w:rFonts w:ascii="Times New Roman" w:hAnsi="Times New Roman" w:cs="Times New Roman"/>
          <w:sz w:val="24"/>
          <w:szCs w:val="24"/>
        </w:rPr>
        <w:t xml:space="preserve"> to another job and I thought ‘G</w:t>
      </w:r>
      <w:r w:rsidR="00A20CAB" w:rsidRPr="00B93F03">
        <w:rPr>
          <w:rFonts w:ascii="Times New Roman" w:hAnsi="Times New Roman" w:cs="Times New Roman"/>
          <w:sz w:val="24"/>
          <w:szCs w:val="24"/>
          <w:rPrChange w:id="532" w:author="Samantha Parks" w:date="2018-04-09T16:10:00Z">
            <w:rPr/>
          </w:rPrChange>
        </w:rPr>
        <w:t>ee I never worked for the state</w:t>
      </w:r>
      <w:r w:rsidR="000629BF">
        <w:rPr>
          <w:rFonts w:ascii="Times New Roman" w:hAnsi="Times New Roman" w:cs="Times New Roman"/>
          <w:sz w:val="24"/>
          <w:szCs w:val="24"/>
        </w:rPr>
        <w:t>;</w:t>
      </w:r>
      <w:r w:rsidR="00A20CAB" w:rsidRPr="00B93F03">
        <w:rPr>
          <w:rFonts w:ascii="Times New Roman" w:hAnsi="Times New Roman" w:cs="Times New Roman"/>
          <w:sz w:val="24"/>
          <w:szCs w:val="24"/>
          <w:rPrChange w:id="533" w:author="Samantha Parks" w:date="2018-04-09T16:10:00Z">
            <w:rPr/>
          </w:rPrChange>
        </w:rPr>
        <w:t xml:space="preserve"> this would be great</w:t>
      </w:r>
      <w:r w:rsidR="00DC7711">
        <w:rPr>
          <w:rFonts w:ascii="Times New Roman" w:hAnsi="Times New Roman" w:cs="Times New Roman"/>
          <w:sz w:val="24"/>
          <w:szCs w:val="24"/>
        </w:rPr>
        <w:t>!’  So this wa</w:t>
      </w:r>
      <w:r w:rsidR="00A20CAB" w:rsidRPr="00B93F03">
        <w:rPr>
          <w:rFonts w:ascii="Times New Roman" w:hAnsi="Times New Roman" w:cs="Times New Roman"/>
          <w:sz w:val="24"/>
          <w:szCs w:val="24"/>
          <w:rPrChange w:id="534" w:author="Samantha Parks" w:date="2018-04-09T16:10:00Z">
            <w:rPr/>
          </w:rPrChange>
        </w:rPr>
        <w:t>s an opportunity, and I was able to hire ten nurses who we prepared in cancer nursing practice, and we carried out the goals of the Rhode Island Cancer Control Program and had a great time there</w:t>
      </w:r>
      <w:r w:rsidR="00844466">
        <w:rPr>
          <w:rFonts w:ascii="Times New Roman" w:hAnsi="Times New Roman" w:cs="Times New Roman"/>
          <w:sz w:val="24"/>
          <w:szCs w:val="24"/>
        </w:rPr>
        <w:t>.</w:t>
      </w:r>
      <w:r w:rsidR="00A20CAB" w:rsidRPr="00B93F03">
        <w:rPr>
          <w:rFonts w:ascii="Times New Roman" w:hAnsi="Times New Roman" w:cs="Times New Roman"/>
          <w:sz w:val="24"/>
          <w:szCs w:val="24"/>
          <w:rPrChange w:id="535" w:author="Samantha Parks" w:date="2018-04-09T16:10:00Z">
            <w:rPr/>
          </w:rPrChange>
        </w:rPr>
        <w:t xml:space="preserve"> I stayed there for about four or five years and then I got a call from St. Luke’s in New Bedford telling me there was an opening for an assistant administrator there and would I be interested and I thought, ‘hmm, yeah’. S</w:t>
      </w:r>
      <w:r w:rsidR="000629BF">
        <w:rPr>
          <w:rFonts w:ascii="Times New Roman" w:hAnsi="Times New Roman" w:cs="Times New Roman"/>
          <w:sz w:val="24"/>
          <w:szCs w:val="24"/>
        </w:rPr>
        <w:t>o,</w:t>
      </w:r>
      <w:r w:rsidR="00A20CAB" w:rsidRPr="00B93F03">
        <w:rPr>
          <w:rFonts w:ascii="Times New Roman" w:hAnsi="Times New Roman" w:cs="Times New Roman"/>
          <w:sz w:val="24"/>
          <w:szCs w:val="24"/>
          <w:rPrChange w:id="536" w:author="Samantha Parks" w:date="2018-04-09T16:10:00Z">
            <w:rPr/>
          </w:rPrChange>
        </w:rPr>
        <w:t xml:space="preserve"> I left the state and went back to St. Luke’s</w:t>
      </w:r>
      <w:r w:rsidR="00DC0086" w:rsidRPr="00B93F03">
        <w:rPr>
          <w:rFonts w:ascii="Times New Roman" w:hAnsi="Times New Roman" w:cs="Times New Roman"/>
          <w:sz w:val="24"/>
          <w:szCs w:val="24"/>
          <w:rPrChange w:id="537" w:author="Samantha Parks" w:date="2018-04-09T16:10:00Z">
            <w:rPr/>
          </w:rPrChange>
        </w:rPr>
        <w:t xml:space="preserve"> and I worked for St. Luke’s maybe another two-three years and it was great</w:t>
      </w:r>
      <w:ins w:id="538" w:author="John Quinn" w:date="2018-04-08T13:23:00Z">
        <w:r w:rsidR="00480F8B" w:rsidRPr="00B93F03">
          <w:rPr>
            <w:rFonts w:ascii="Times New Roman" w:hAnsi="Times New Roman" w:cs="Times New Roman"/>
            <w:sz w:val="24"/>
            <w:szCs w:val="24"/>
            <w:rPrChange w:id="539" w:author="Samantha Parks" w:date="2018-04-09T16:10:00Z">
              <w:rPr/>
            </w:rPrChange>
          </w:rPr>
          <w:t xml:space="preserve">. </w:t>
        </w:r>
      </w:ins>
      <w:r w:rsidR="00E7429C">
        <w:rPr>
          <w:rFonts w:ascii="Times New Roman" w:hAnsi="Times New Roman" w:cs="Times New Roman"/>
          <w:sz w:val="24"/>
          <w:szCs w:val="24"/>
        </w:rPr>
        <w:t xml:space="preserve">It </w:t>
      </w:r>
      <w:r w:rsidR="00DC0086" w:rsidRPr="00B93F03">
        <w:rPr>
          <w:rFonts w:ascii="Times New Roman" w:hAnsi="Times New Roman" w:cs="Times New Roman"/>
          <w:sz w:val="24"/>
          <w:szCs w:val="24"/>
          <w:rPrChange w:id="540" w:author="Samantha Parks" w:date="2018-04-09T16:10:00Z">
            <w:rPr/>
          </w:rPrChange>
        </w:rPr>
        <w:t>was wonderful down there</w:t>
      </w:r>
      <w:r w:rsidR="00844466">
        <w:rPr>
          <w:rFonts w:ascii="Times New Roman" w:hAnsi="Times New Roman" w:cs="Times New Roman"/>
          <w:sz w:val="24"/>
          <w:szCs w:val="24"/>
        </w:rPr>
        <w:t xml:space="preserve">. </w:t>
      </w:r>
      <w:r w:rsidR="00DC0086" w:rsidRPr="00B93F03">
        <w:rPr>
          <w:rFonts w:ascii="Times New Roman" w:hAnsi="Times New Roman" w:cs="Times New Roman"/>
          <w:sz w:val="24"/>
          <w:szCs w:val="24"/>
          <w:rPrChange w:id="541" w:author="Samantha Parks" w:date="2018-04-09T16:10:00Z">
            <w:rPr/>
          </w:rPrChange>
        </w:rPr>
        <w:t xml:space="preserve"> I loved it, but I was getting tired because I was on the road at 6 in the morning and things would happen at the change of shifts and it’d be like 7 o’clock at night, and I’d still be there and I’d have to drive home</w:t>
      </w:r>
      <w:r w:rsidR="00E7429C">
        <w:rPr>
          <w:rFonts w:ascii="Times New Roman" w:hAnsi="Times New Roman" w:cs="Times New Roman"/>
          <w:sz w:val="24"/>
          <w:szCs w:val="24"/>
        </w:rPr>
        <w:t xml:space="preserve">. </w:t>
      </w:r>
      <w:r w:rsidR="00DC0086" w:rsidRPr="00B93F03">
        <w:rPr>
          <w:rFonts w:ascii="Times New Roman" w:hAnsi="Times New Roman" w:cs="Times New Roman"/>
          <w:sz w:val="24"/>
          <w:szCs w:val="24"/>
          <w:rPrChange w:id="542" w:author="Samantha Parks" w:date="2018-04-09T16:10:00Z">
            <w:rPr/>
          </w:rPrChange>
        </w:rPr>
        <w:t xml:space="preserve">I think </w:t>
      </w:r>
      <w:r w:rsidR="00E7429C">
        <w:rPr>
          <w:rFonts w:ascii="Times New Roman" w:hAnsi="Times New Roman" w:cs="Times New Roman"/>
          <w:sz w:val="24"/>
          <w:szCs w:val="24"/>
        </w:rPr>
        <w:t xml:space="preserve">it was </w:t>
      </w:r>
      <w:r w:rsidR="00DC0086" w:rsidRPr="00B93F03">
        <w:rPr>
          <w:rFonts w:ascii="Times New Roman" w:hAnsi="Times New Roman" w:cs="Times New Roman"/>
          <w:sz w:val="24"/>
          <w:szCs w:val="24"/>
          <w:rPrChange w:id="543" w:author="Samantha Parks" w:date="2018-04-09T16:10:00Z">
            <w:rPr/>
          </w:rPrChange>
        </w:rPr>
        <w:t>one of those days when I was real</w:t>
      </w:r>
      <w:r w:rsidR="00DC7711">
        <w:rPr>
          <w:rFonts w:ascii="Times New Roman" w:hAnsi="Times New Roman" w:cs="Times New Roman"/>
          <w:sz w:val="24"/>
          <w:szCs w:val="24"/>
        </w:rPr>
        <w:t>ly tired I got a call from the Nursing D</w:t>
      </w:r>
      <w:r w:rsidR="00DC0086" w:rsidRPr="00B93F03">
        <w:rPr>
          <w:rFonts w:ascii="Times New Roman" w:hAnsi="Times New Roman" w:cs="Times New Roman"/>
          <w:sz w:val="24"/>
          <w:szCs w:val="24"/>
          <w:rPrChange w:id="544" w:author="Samantha Parks" w:date="2018-04-09T16:10:00Z">
            <w:rPr/>
          </w:rPrChange>
        </w:rPr>
        <w:t>epartment here at Salve telling me there was an op</w:t>
      </w:r>
      <w:r w:rsidR="00DC7711">
        <w:rPr>
          <w:rFonts w:ascii="Times New Roman" w:hAnsi="Times New Roman" w:cs="Times New Roman"/>
          <w:sz w:val="24"/>
          <w:szCs w:val="24"/>
        </w:rPr>
        <w:t>ening and would I be interested?</w:t>
      </w:r>
      <w:r w:rsidR="00DC0086" w:rsidRPr="00B93F03">
        <w:rPr>
          <w:rFonts w:ascii="Times New Roman" w:hAnsi="Times New Roman" w:cs="Times New Roman"/>
          <w:sz w:val="24"/>
          <w:szCs w:val="24"/>
          <w:rPrChange w:id="545" w:author="Samantha Parks" w:date="2018-04-09T16:10:00Z">
            <w:rPr/>
          </w:rPrChange>
        </w:rPr>
        <w:t xml:space="preserve"> So I came and talked to them and I left St. Luke’s and I came here [to Salve]. I’m not sorry I did. I love nursing administration, I love the challenges, but then when I came back here I worked in the nursing department for maybe </w:t>
      </w:r>
      <w:r w:rsidR="00E7429C">
        <w:rPr>
          <w:rFonts w:ascii="Times New Roman" w:hAnsi="Times New Roman" w:cs="Times New Roman"/>
          <w:sz w:val="24"/>
          <w:szCs w:val="24"/>
        </w:rPr>
        <w:t>six years</w:t>
      </w:r>
      <w:r w:rsidR="00E7429C" w:rsidRPr="00DC7711">
        <w:rPr>
          <w:rFonts w:ascii="Times New Roman" w:hAnsi="Times New Roman" w:cs="Times New Roman"/>
          <w:color w:val="000000" w:themeColor="text1"/>
          <w:sz w:val="24"/>
          <w:szCs w:val="24"/>
        </w:rPr>
        <w:t>.</w:t>
      </w:r>
      <w:r w:rsidR="00DC7711">
        <w:rPr>
          <w:rFonts w:ascii="Times New Roman" w:hAnsi="Times New Roman" w:cs="Times New Roman"/>
          <w:color w:val="000000" w:themeColor="text1"/>
          <w:sz w:val="24"/>
          <w:szCs w:val="24"/>
        </w:rPr>
        <w:t xml:space="preserve"> </w:t>
      </w:r>
      <w:r w:rsidR="00902600" w:rsidRPr="00DC7711">
        <w:rPr>
          <w:rFonts w:ascii="Times New Roman" w:hAnsi="Times New Roman" w:cs="Times New Roman"/>
          <w:color w:val="000000" w:themeColor="text1"/>
          <w:sz w:val="24"/>
          <w:szCs w:val="24"/>
        </w:rPr>
        <w:t>About this time</w:t>
      </w:r>
      <w:r w:rsidR="00DC0086" w:rsidRPr="00DC7711">
        <w:rPr>
          <w:rFonts w:ascii="Times New Roman" w:hAnsi="Times New Roman" w:cs="Times New Roman"/>
          <w:color w:val="000000" w:themeColor="text1"/>
          <w:sz w:val="24"/>
          <w:szCs w:val="24"/>
          <w:rPrChange w:id="546" w:author="Samantha Parks" w:date="2018-04-09T16:10:00Z">
            <w:rPr/>
          </w:rPrChange>
        </w:rPr>
        <w:t xml:space="preserve"> Michael Dasovich </w:t>
      </w:r>
      <w:r w:rsidR="00902600" w:rsidRPr="00DC7711">
        <w:rPr>
          <w:rFonts w:ascii="Times New Roman" w:hAnsi="Times New Roman" w:cs="Times New Roman"/>
          <w:color w:val="000000" w:themeColor="text1"/>
          <w:sz w:val="24"/>
          <w:szCs w:val="24"/>
        </w:rPr>
        <w:t>established</w:t>
      </w:r>
      <w:ins w:id="547" w:author="John Quinn" w:date="2018-04-08T13:26:00Z">
        <w:r w:rsidR="00480F8B" w:rsidRPr="00DC7711">
          <w:rPr>
            <w:rFonts w:ascii="Times New Roman" w:hAnsi="Times New Roman" w:cs="Times New Roman"/>
            <w:color w:val="000000" w:themeColor="text1"/>
            <w:sz w:val="24"/>
            <w:szCs w:val="24"/>
            <w:rPrChange w:id="548" w:author="Samantha Parks" w:date="2018-04-09T16:10:00Z">
              <w:rPr/>
            </w:rPrChange>
          </w:rPr>
          <w:t>…</w:t>
        </w:r>
      </w:ins>
      <w:del w:id="549" w:author="John Quinn" w:date="2018-04-08T13:26:00Z">
        <w:r w:rsidR="00C11434" w:rsidRPr="00DC7711" w:rsidDel="00480F8B">
          <w:rPr>
            <w:rFonts w:ascii="Times New Roman" w:hAnsi="Times New Roman" w:cs="Times New Roman"/>
            <w:color w:val="000000" w:themeColor="text1"/>
            <w:sz w:val="24"/>
            <w:szCs w:val="24"/>
            <w:rPrChange w:id="550" w:author="Samantha Parks" w:date="2018-04-09T16:10:00Z">
              <w:rPr/>
            </w:rPrChange>
          </w:rPr>
          <w:delText xml:space="preserve"> progr</w:delText>
        </w:r>
      </w:del>
      <w:del w:id="551" w:author="John Quinn" w:date="2018-04-08T13:25:00Z">
        <w:r w:rsidR="00C11434" w:rsidRPr="00DC7711" w:rsidDel="00480F8B">
          <w:rPr>
            <w:rFonts w:ascii="Times New Roman" w:hAnsi="Times New Roman" w:cs="Times New Roman"/>
            <w:color w:val="000000" w:themeColor="text1"/>
            <w:sz w:val="24"/>
            <w:szCs w:val="24"/>
            <w:rPrChange w:id="552" w:author="Samantha Parks" w:date="2018-04-09T16:10:00Z">
              <w:rPr/>
            </w:rPrChange>
          </w:rPr>
          <w:delText>am</w:delText>
        </w:r>
      </w:del>
      <w:r w:rsidR="00C11434" w:rsidRPr="00DC7711">
        <w:rPr>
          <w:rFonts w:ascii="Times New Roman" w:hAnsi="Times New Roman" w:cs="Times New Roman"/>
          <w:color w:val="000000" w:themeColor="text1"/>
          <w:sz w:val="24"/>
          <w:szCs w:val="24"/>
          <w:rPrChange w:id="553" w:author="Samantha Parks" w:date="2018-04-09T16:10:00Z">
            <w:rPr/>
          </w:rPrChange>
        </w:rPr>
        <w:t xml:space="preserve"> the </w:t>
      </w:r>
      <w:del w:id="554" w:author="John Quinn" w:date="2018-04-08T13:28:00Z">
        <w:r w:rsidR="00C11434" w:rsidRPr="00DC7711" w:rsidDel="00480F8B">
          <w:rPr>
            <w:rFonts w:ascii="Times New Roman" w:hAnsi="Times New Roman" w:cs="Times New Roman"/>
            <w:color w:val="000000" w:themeColor="text1"/>
            <w:sz w:val="24"/>
            <w:szCs w:val="24"/>
            <w:rPrChange w:id="555" w:author="Samantha Parks" w:date="2018-04-09T16:10:00Z">
              <w:rPr/>
            </w:rPrChange>
          </w:rPr>
          <w:delText>master’s</w:delText>
        </w:r>
      </w:del>
      <w:ins w:id="556" w:author="John Quinn" w:date="2018-04-08T13:28:00Z">
        <w:r w:rsidR="00480F8B" w:rsidRPr="00DC7711">
          <w:rPr>
            <w:rFonts w:ascii="Times New Roman" w:hAnsi="Times New Roman" w:cs="Times New Roman"/>
            <w:color w:val="000000" w:themeColor="text1"/>
            <w:sz w:val="24"/>
            <w:szCs w:val="24"/>
            <w:rPrChange w:id="557" w:author="Samantha Parks" w:date="2018-04-09T16:10:00Z">
              <w:rPr/>
            </w:rPrChange>
          </w:rPr>
          <w:t>masters</w:t>
        </w:r>
      </w:ins>
      <w:r w:rsidR="00C11434" w:rsidRPr="00DC7711">
        <w:rPr>
          <w:rFonts w:ascii="Times New Roman" w:hAnsi="Times New Roman" w:cs="Times New Roman"/>
          <w:color w:val="000000" w:themeColor="text1"/>
          <w:sz w:val="24"/>
          <w:szCs w:val="24"/>
          <w:rPrChange w:id="558" w:author="Samantha Parks" w:date="2018-04-09T16:10:00Z">
            <w:rPr/>
          </w:rPrChange>
        </w:rPr>
        <w:t xml:space="preserve"> </w:t>
      </w:r>
      <w:ins w:id="559" w:author="John Quinn" w:date="2018-04-08T13:26:00Z">
        <w:r w:rsidR="00480F8B" w:rsidRPr="00DC7711">
          <w:rPr>
            <w:rFonts w:ascii="Times New Roman" w:hAnsi="Times New Roman" w:cs="Times New Roman"/>
            <w:color w:val="000000" w:themeColor="text1"/>
            <w:sz w:val="24"/>
            <w:szCs w:val="24"/>
            <w:rPrChange w:id="560" w:author="Samantha Parks" w:date="2018-04-09T16:10:00Z">
              <w:rPr/>
            </w:rPrChange>
          </w:rPr>
          <w:t xml:space="preserve">of </w:t>
        </w:r>
      </w:ins>
      <w:r w:rsidR="00C11434" w:rsidRPr="00DC7711">
        <w:rPr>
          <w:rFonts w:ascii="Times New Roman" w:hAnsi="Times New Roman" w:cs="Times New Roman"/>
          <w:color w:val="000000" w:themeColor="text1"/>
          <w:sz w:val="24"/>
          <w:szCs w:val="24"/>
          <w:rPrChange w:id="561" w:author="Samantha Parks" w:date="2018-04-09T16:10:00Z">
            <w:rPr/>
          </w:rPrChange>
        </w:rPr>
        <w:t>science</w:t>
      </w:r>
      <w:r w:rsidR="00DC7711">
        <w:rPr>
          <w:rFonts w:ascii="Times New Roman" w:hAnsi="Times New Roman" w:cs="Times New Roman"/>
          <w:color w:val="000000" w:themeColor="text1"/>
          <w:sz w:val="24"/>
          <w:szCs w:val="24"/>
        </w:rPr>
        <w:t xml:space="preserve"> degree in H</w:t>
      </w:r>
      <w:r w:rsidR="00C11434" w:rsidRPr="00DC7711">
        <w:rPr>
          <w:rFonts w:ascii="Times New Roman" w:hAnsi="Times New Roman" w:cs="Times New Roman"/>
          <w:color w:val="000000" w:themeColor="text1"/>
          <w:sz w:val="24"/>
          <w:szCs w:val="24"/>
          <w:rPrChange w:id="562" w:author="Samantha Parks" w:date="2018-04-09T16:10:00Z">
            <w:rPr/>
          </w:rPrChange>
        </w:rPr>
        <w:t xml:space="preserve">ealth </w:t>
      </w:r>
      <w:r w:rsidR="00DC7711">
        <w:rPr>
          <w:rFonts w:ascii="Times New Roman" w:hAnsi="Times New Roman" w:cs="Times New Roman"/>
          <w:sz w:val="24"/>
          <w:szCs w:val="24"/>
        </w:rPr>
        <w:t>Services A</w:t>
      </w:r>
      <w:r w:rsidR="00C11434" w:rsidRPr="00B93F03">
        <w:rPr>
          <w:rFonts w:ascii="Times New Roman" w:hAnsi="Times New Roman" w:cs="Times New Roman"/>
          <w:sz w:val="24"/>
          <w:szCs w:val="24"/>
          <w:rPrChange w:id="563" w:author="Samantha Parks" w:date="2018-04-09T16:10:00Z">
            <w:rPr/>
          </w:rPrChange>
        </w:rPr>
        <w:t xml:space="preserve">dministration. He started that program and I </w:t>
      </w:r>
      <w:r w:rsidR="002718B4">
        <w:rPr>
          <w:rFonts w:ascii="Times New Roman" w:hAnsi="Times New Roman" w:cs="Times New Roman"/>
          <w:sz w:val="24"/>
          <w:szCs w:val="24"/>
        </w:rPr>
        <w:t xml:space="preserve">already </w:t>
      </w:r>
      <w:r w:rsidR="00C11434" w:rsidRPr="00B93F03">
        <w:rPr>
          <w:rFonts w:ascii="Times New Roman" w:hAnsi="Times New Roman" w:cs="Times New Roman"/>
          <w:sz w:val="24"/>
          <w:szCs w:val="24"/>
          <w:rPrChange w:id="564" w:author="Samantha Parks" w:date="2018-04-09T16:10:00Z">
            <w:rPr/>
          </w:rPrChange>
        </w:rPr>
        <w:t>had had my masters in nursing and I thought, well let’</w:t>
      </w:r>
      <w:r w:rsidR="00CA0307" w:rsidRPr="00B93F03">
        <w:rPr>
          <w:rFonts w:ascii="Times New Roman" w:hAnsi="Times New Roman" w:cs="Times New Roman"/>
          <w:sz w:val="24"/>
          <w:szCs w:val="24"/>
          <w:rPrChange w:id="565" w:author="Samantha Parks" w:date="2018-04-09T16:10:00Z">
            <w:rPr/>
          </w:rPrChange>
        </w:rPr>
        <w:t>s see what a masters in health</w:t>
      </w:r>
      <w:r w:rsidR="00C11434" w:rsidRPr="00B93F03">
        <w:rPr>
          <w:rFonts w:ascii="Times New Roman" w:hAnsi="Times New Roman" w:cs="Times New Roman"/>
          <w:sz w:val="24"/>
          <w:szCs w:val="24"/>
          <w:rPrChange w:id="566" w:author="Samantha Parks" w:date="2018-04-09T16:10:00Z">
            <w:rPr/>
          </w:rPrChange>
        </w:rPr>
        <w:t xml:space="preserve">care is. So I went through the masters in healthcare program and I graduated from Salve in probably </w:t>
      </w:r>
      <w:r w:rsidR="00DC7711">
        <w:rPr>
          <w:rFonts w:ascii="Times New Roman" w:hAnsi="Times New Roman" w:cs="Times New Roman"/>
          <w:sz w:val="24"/>
          <w:szCs w:val="24"/>
        </w:rPr>
        <w:t>‘</w:t>
      </w:r>
      <w:r w:rsidR="002718B4">
        <w:rPr>
          <w:rFonts w:ascii="Times New Roman" w:hAnsi="Times New Roman" w:cs="Times New Roman"/>
          <w:sz w:val="24"/>
          <w:szCs w:val="24"/>
        </w:rPr>
        <w:t xml:space="preserve">87. </w:t>
      </w:r>
      <w:r w:rsidR="00C11434" w:rsidRPr="00B93F03">
        <w:rPr>
          <w:rFonts w:ascii="Times New Roman" w:hAnsi="Times New Roman" w:cs="Times New Roman"/>
          <w:sz w:val="24"/>
          <w:szCs w:val="24"/>
          <w:rPrChange w:id="567" w:author="Samantha Parks" w:date="2018-04-09T16:10:00Z">
            <w:rPr/>
          </w:rPrChange>
        </w:rPr>
        <w:t xml:space="preserve"> </w:t>
      </w:r>
      <w:r w:rsidR="00DC7711">
        <w:rPr>
          <w:rFonts w:ascii="Times New Roman" w:hAnsi="Times New Roman" w:cs="Times New Roman"/>
          <w:sz w:val="24"/>
          <w:szCs w:val="24"/>
        </w:rPr>
        <w:t>I was full time faculty in the Nursing D</w:t>
      </w:r>
      <w:r w:rsidR="00C11434" w:rsidRPr="00B93F03">
        <w:rPr>
          <w:rFonts w:ascii="Times New Roman" w:hAnsi="Times New Roman" w:cs="Times New Roman"/>
          <w:sz w:val="24"/>
          <w:szCs w:val="24"/>
          <w:rPrChange w:id="568" w:author="Samantha Parks" w:date="2018-04-09T16:10:00Z">
            <w:rPr/>
          </w:rPrChange>
        </w:rPr>
        <w:t xml:space="preserve">epartment, but I graduated from the program </w:t>
      </w:r>
      <w:r w:rsidR="002718B4">
        <w:rPr>
          <w:rFonts w:ascii="Times New Roman" w:hAnsi="Times New Roman" w:cs="Times New Roman"/>
          <w:sz w:val="24"/>
          <w:szCs w:val="24"/>
        </w:rPr>
        <w:t>in</w:t>
      </w:r>
      <w:r w:rsidR="00C11434" w:rsidRPr="00B93F03">
        <w:rPr>
          <w:rFonts w:ascii="Times New Roman" w:hAnsi="Times New Roman" w:cs="Times New Roman"/>
          <w:sz w:val="24"/>
          <w:szCs w:val="24"/>
          <w:rPrChange w:id="569" w:author="Samantha Parks" w:date="2018-04-09T16:10:00Z">
            <w:rPr/>
          </w:rPrChange>
        </w:rPr>
        <w:t xml:space="preserve"> ’87. Well shortly after that time, maybe ’88, the head of the graduate program </w:t>
      </w:r>
      <w:r w:rsidR="00CA0307" w:rsidRPr="00B93F03">
        <w:rPr>
          <w:rFonts w:ascii="Times New Roman" w:hAnsi="Times New Roman" w:cs="Times New Roman"/>
          <w:sz w:val="24"/>
          <w:szCs w:val="24"/>
          <w:rPrChange w:id="570" w:author="Samantha Parks" w:date="2018-04-09T16:10:00Z">
            <w:rPr/>
          </w:rPrChange>
        </w:rPr>
        <w:t>in health</w:t>
      </w:r>
      <w:r w:rsidR="00C11434" w:rsidRPr="00B93F03">
        <w:rPr>
          <w:rFonts w:ascii="Times New Roman" w:hAnsi="Times New Roman" w:cs="Times New Roman"/>
          <w:sz w:val="24"/>
          <w:szCs w:val="24"/>
          <w:rPrChange w:id="571" w:author="Samantha Parks" w:date="2018-04-09T16:10:00Z">
            <w:rPr/>
          </w:rPrChange>
        </w:rPr>
        <w:t xml:space="preserve">care left unexpectedly. And they tapped me if I would take over and be director of the graduate program in </w:t>
      </w:r>
      <w:r w:rsidR="00CA0307" w:rsidRPr="00B93F03">
        <w:rPr>
          <w:rFonts w:ascii="Times New Roman" w:hAnsi="Times New Roman" w:cs="Times New Roman"/>
          <w:sz w:val="24"/>
          <w:szCs w:val="24"/>
          <w:rPrChange w:id="572" w:author="Samantha Parks" w:date="2018-04-09T16:10:00Z">
            <w:rPr/>
          </w:rPrChange>
        </w:rPr>
        <w:t>the health</w:t>
      </w:r>
      <w:r w:rsidR="00C11434" w:rsidRPr="00B93F03">
        <w:rPr>
          <w:rFonts w:ascii="Times New Roman" w:hAnsi="Times New Roman" w:cs="Times New Roman"/>
          <w:sz w:val="24"/>
          <w:szCs w:val="24"/>
          <w:rPrChange w:id="573" w:author="Samantha Parks" w:date="2018-04-09T16:10:00Z">
            <w:rPr/>
          </w:rPrChange>
        </w:rPr>
        <w:t xml:space="preserve">care administration </w:t>
      </w:r>
      <w:r w:rsidR="00C11434" w:rsidRPr="00B93F03">
        <w:rPr>
          <w:rFonts w:ascii="Times New Roman" w:hAnsi="Times New Roman" w:cs="Times New Roman"/>
          <w:sz w:val="24"/>
          <w:szCs w:val="24"/>
          <w:rPrChange w:id="574" w:author="Samantha Parks" w:date="2018-04-09T16:10:00Z">
            <w:rPr/>
          </w:rPrChange>
        </w:rPr>
        <w:lastRenderedPageBreak/>
        <w:t>and it was an interim appointment, and I think I lasted from that time in like ’88 until probably about 2006 as head of the graduate</w:t>
      </w:r>
      <w:r w:rsidR="002718B4">
        <w:rPr>
          <w:rFonts w:ascii="Times New Roman" w:hAnsi="Times New Roman" w:cs="Times New Roman"/>
          <w:sz w:val="24"/>
          <w:szCs w:val="24"/>
        </w:rPr>
        <w:t xml:space="preserve"> program in HSA</w:t>
      </w:r>
      <w:r w:rsidR="00C11434" w:rsidRPr="00B93F03">
        <w:rPr>
          <w:rFonts w:ascii="Times New Roman" w:hAnsi="Times New Roman" w:cs="Times New Roman"/>
          <w:sz w:val="24"/>
          <w:szCs w:val="24"/>
          <w:rPrChange w:id="575" w:author="Samantha Parks" w:date="2018-04-09T16:10:00Z">
            <w:rPr/>
          </w:rPrChange>
        </w:rPr>
        <w:t>. So m</w:t>
      </w:r>
      <w:r w:rsidR="002718B4">
        <w:rPr>
          <w:rFonts w:ascii="Times New Roman" w:hAnsi="Times New Roman" w:cs="Times New Roman"/>
          <w:sz w:val="24"/>
          <w:szCs w:val="24"/>
        </w:rPr>
        <w:t>uch</w:t>
      </w:r>
      <w:r w:rsidR="00C11434" w:rsidRPr="00B93F03">
        <w:rPr>
          <w:rFonts w:ascii="Times New Roman" w:hAnsi="Times New Roman" w:cs="Times New Roman"/>
          <w:sz w:val="24"/>
          <w:szCs w:val="24"/>
          <w:rPrChange w:id="576" w:author="Samantha Parks" w:date="2018-04-09T16:10:00Z">
            <w:rPr/>
          </w:rPrChange>
        </w:rPr>
        <w:t xml:space="preserve"> of my experience here was somewhat with the nursing department</w:t>
      </w:r>
      <w:r w:rsidR="00CA0307" w:rsidRPr="00B93F03">
        <w:rPr>
          <w:rFonts w:ascii="Times New Roman" w:hAnsi="Times New Roman" w:cs="Times New Roman"/>
          <w:sz w:val="24"/>
          <w:szCs w:val="24"/>
          <w:rPrChange w:id="577" w:author="Samantha Parks" w:date="2018-04-09T16:10:00Z">
            <w:rPr/>
          </w:rPrChange>
        </w:rPr>
        <w:t>,</w:t>
      </w:r>
      <w:r w:rsidR="00C11434" w:rsidRPr="00B93F03">
        <w:rPr>
          <w:rFonts w:ascii="Times New Roman" w:hAnsi="Times New Roman" w:cs="Times New Roman"/>
          <w:sz w:val="24"/>
          <w:szCs w:val="24"/>
          <w:rPrChange w:id="578" w:author="Samantha Parks" w:date="2018-04-09T16:10:00Z">
            <w:rPr/>
          </w:rPrChange>
        </w:rPr>
        <w:t xml:space="preserve"> but then I </w:t>
      </w:r>
      <w:r w:rsidR="002718B4">
        <w:rPr>
          <w:rFonts w:ascii="Times New Roman" w:hAnsi="Times New Roman" w:cs="Times New Roman"/>
          <w:sz w:val="24"/>
          <w:szCs w:val="24"/>
        </w:rPr>
        <w:t xml:space="preserve">transferred </w:t>
      </w:r>
      <w:r w:rsidR="00C11434" w:rsidRPr="00B93F03">
        <w:rPr>
          <w:rFonts w:ascii="Times New Roman" w:hAnsi="Times New Roman" w:cs="Times New Roman"/>
          <w:sz w:val="24"/>
          <w:szCs w:val="24"/>
          <w:rPrChange w:id="579" w:author="Samantha Parks" w:date="2018-04-09T16:10:00Z">
            <w:rPr/>
          </w:rPrChange>
        </w:rPr>
        <w:t xml:space="preserve">to the </w:t>
      </w:r>
      <w:r w:rsidR="00CA0307" w:rsidRPr="00B93F03">
        <w:rPr>
          <w:rFonts w:ascii="Times New Roman" w:hAnsi="Times New Roman" w:cs="Times New Roman"/>
          <w:sz w:val="24"/>
          <w:szCs w:val="24"/>
          <w:rPrChange w:id="580" w:author="Samantha Parks" w:date="2018-04-09T16:10:00Z">
            <w:rPr/>
          </w:rPrChange>
        </w:rPr>
        <w:t xml:space="preserve">graduate </w:t>
      </w:r>
      <w:r w:rsidR="00C11434" w:rsidRPr="00B93F03">
        <w:rPr>
          <w:rFonts w:ascii="Times New Roman" w:hAnsi="Times New Roman" w:cs="Times New Roman"/>
          <w:sz w:val="24"/>
          <w:szCs w:val="24"/>
          <w:rPrChange w:id="581" w:author="Samantha Parks" w:date="2018-04-09T16:10:00Z">
            <w:rPr/>
          </w:rPrChange>
        </w:rPr>
        <w:t>program</w:t>
      </w:r>
      <w:r w:rsidR="00CA0307" w:rsidRPr="00B93F03">
        <w:rPr>
          <w:rFonts w:ascii="Times New Roman" w:hAnsi="Times New Roman" w:cs="Times New Roman"/>
          <w:sz w:val="24"/>
          <w:szCs w:val="24"/>
          <w:rPrChange w:id="582" w:author="Samantha Parks" w:date="2018-04-09T16:10:00Z">
            <w:rPr/>
          </w:rPrChange>
        </w:rPr>
        <w:t xml:space="preserve"> and dealt</w:t>
      </w:r>
      <w:r w:rsidR="00C11434" w:rsidRPr="00B93F03">
        <w:rPr>
          <w:rFonts w:ascii="Times New Roman" w:hAnsi="Times New Roman" w:cs="Times New Roman"/>
          <w:sz w:val="24"/>
          <w:szCs w:val="24"/>
          <w:rPrChange w:id="583" w:author="Samantha Parks" w:date="2018-04-09T16:10:00Z">
            <w:rPr/>
          </w:rPrChange>
        </w:rPr>
        <w:t xml:space="preserve"> with graduate students</w:t>
      </w:r>
      <w:r w:rsidR="00CA0307" w:rsidRPr="00B93F03">
        <w:rPr>
          <w:rFonts w:ascii="Times New Roman" w:hAnsi="Times New Roman" w:cs="Times New Roman"/>
          <w:sz w:val="24"/>
          <w:szCs w:val="24"/>
          <w:rPrChange w:id="584" w:author="Samantha Parks" w:date="2018-04-09T16:10:00Z">
            <w:rPr/>
          </w:rPrChange>
        </w:rPr>
        <w:t xml:space="preserve"> in healthcare administration. So</w:t>
      </w:r>
      <w:ins w:id="585" w:author="John Quinn" w:date="2018-04-08T13:29:00Z">
        <w:r w:rsidR="00480F8B" w:rsidRPr="00B93F03">
          <w:rPr>
            <w:rFonts w:ascii="Times New Roman" w:hAnsi="Times New Roman" w:cs="Times New Roman"/>
            <w:sz w:val="24"/>
            <w:szCs w:val="24"/>
            <w:rPrChange w:id="586" w:author="Samantha Parks" w:date="2018-04-09T16:10:00Z">
              <w:rPr/>
            </w:rPrChange>
          </w:rPr>
          <w:t>…</w:t>
        </w:r>
      </w:ins>
      <w:del w:id="587" w:author="John Quinn" w:date="2018-04-08T13:29:00Z">
        <w:r w:rsidR="00CA0307" w:rsidRPr="00B93F03" w:rsidDel="00480F8B">
          <w:rPr>
            <w:rFonts w:ascii="Times New Roman" w:hAnsi="Times New Roman" w:cs="Times New Roman"/>
            <w:sz w:val="24"/>
            <w:szCs w:val="24"/>
            <w:rPrChange w:id="588" w:author="Samantha Parks" w:date="2018-04-09T16:10:00Z">
              <w:rPr/>
            </w:rPrChange>
          </w:rPr>
          <w:delText xml:space="preserve"> that’s where </w:delText>
        </w:r>
      </w:del>
      <w:r w:rsidR="00CA0307" w:rsidRPr="00B93F03">
        <w:rPr>
          <w:rFonts w:ascii="Times New Roman" w:hAnsi="Times New Roman" w:cs="Times New Roman"/>
          <w:sz w:val="24"/>
          <w:szCs w:val="24"/>
          <w:rPrChange w:id="589" w:author="Samantha Parks" w:date="2018-04-09T16:10:00Z">
            <w:rPr/>
          </w:rPrChange>
        </w:rPr>
        <w:t>most of my time here at Salv</w:t>
      </w:r>
      <w:ins w:id="590" w:author="John Quinn" w:date="2018-04-08T13:29:00Z">
        <w:r w:rsidR="00480F8B" w:rsidRPr="00B93F03">
          <w:rPr>
            <w:rFonts w:ascii="Times New Roman" w:hAnsi="Times New Roman" w:cs="Times New Roman"/>
            <w:sz w:val="24"/>
            <w:szCs w:val="24"/>
            <w:rPrChange w:id="591" w:author="Samantha Parks" w:date="2018-04-09T16:10:00Z">
              <w:rPr/>
            </w:rPrChange>
          </w:rPr>
          <w:t>e</w:t>
        </w:r>
      </w:ins>
      <w:ins w:id="592" w:author="Samantha Parks" w:date="2018-04-09T16:00:00Z">
        <w:r w:rsidR="003A7D27" w:rsidRPr="00B93F03">
          <w:rPr>
            <w:rFonts w:ascii="Times New Roman" w:hAnsi="Times New Roman" w:cs="Times New Roman"/>
            <w:sz w:val="24"/>
            <w:szCs w:val="24"/>
            <w:rPrChange w:id="593" w:author="Samantha Parks" w:date="2018-04-09T16:10:00Z">
              <w:rPr/>
            </w:rPrChange>
          </w:rPr>
          <w:t xml:space="preserve"> </w:t>
        </w:r>
      </w:ins>
      <w:del w:id="594" w:author="John Quinn" w:date="2018-04-08T13:29:00Z">
        <w:r w:rsidR="00CA0307" w:rsidRPr="00B93F03" w:rsidDel="00480F8B">
          <w:rPr>
            <w:rFonts w:ascii="Times New Roman" w:hAnsi="Times New Roman" w:cs="Times New Roman"/>
            <w:sz w:val="24"/>
            <w:szCs w:val="24"/>
            <w:rPrChange w:id="595" w:author="Samantha Parks" w:date="2018-04-09T16:10:00Z">
              <w:rPr/>
            </w:rPrChange>
          </w:rPr>
          <w:delText xml:space="preserve">e, </w:delText>
        </w:r>
      </w:del>
      <w:r w:rsidR="00CA0307" w:rsidRPr="00B93F03">
        <w:rPr>
          <w:rFonts w:ascii="Times New Roman" w:hAnsi="Times New Roman" w:cs="Times New Roman"/>
          <w:sz w:val="24"/>
          <w:szCs w:val="24"/>
          <w:rPrChange w:id="596" w:author="Samantha Parks" w:date="2018-04-09T16:10:00Z">
            <w:rPr/>
          </w:rPrChange>
        </w:rPr>
        <w:t xml:space="preserve">was in </w:t>
      </w:r>
      <w:r w:rsidR="00DC7711">
        <w:rPr>
          <w:rFonts w:ascii="Times New Roman" w:hAnsi="Times New Roman" w:cs="Times New Roman"/>
          <w:sz w:val="24"/>
          <w:szCs w:val="24"/>
        </w:rPr>
        <w:t>that program. And then later on</w:t>
      </w:r>
      <w:r w:rsidR="00CA0307" w:rsidRPr="00B93F03">
        <w:rPr>
          <w:rFonts w:ascii="Times New Roman" w:hAnsi="Times New Roman" w:cs="Times New Roman"/>
          <w:sz w:val="24"/>
          <w:szCs w:val="24"/>
          <w:rPrChange w:id="597" w:author="Samantha Parks" w:date="2018-04-09T16:10:00Z">
            <w:rPr/>
          </w:rPrChange>
        </w:rPr>
        <w:t xml:space="preserve"> with the new changes in administration</w:t>
      </w:r>
      <w:r w:rsidR="00342BE8">
        <w:rPr>
          <w:rFonts w:ascii="Times New Roman" w:hAnsi="Times New Roman" w:cs="Times New Roman"/>
          <w:sz w:val="24"/>
          <w:szCs w:val="24"/>
        </w:rPr>
        <w:t xml:space="preserve"> it was </w:t>
      </w:r>
      <w:del w:id="598" w:author="John Quinn" w:date="2018-04-08T13:27:00Z">
        <w:r w:rsidR="00CA0307" w:rsidRPr="00B93F03" w:rsidDel="00480F8B">
          <w:rPr>
            <w:rFonts w:ascii="Times New Roman" w:hAnsi="Times New Roman" w:cs="Times New Roman"/>
            <w:sz w:val="24"/>
            <w:szCs w:val="24"/>
            <w:rPrChange w:id="599" w:author="Samantha Parks" w:date="2018-04-09T16:10:00Z">
              <w:rPr/>
            </w:rPrChange>
          </w:rPr>
          <w:delText xml:space="preserve"> and </w:delText>
        </w:r>
      </w:del>
      <w:r w:rsidR="00CA0307" w:rsidRPr="00B93F03">
        <w:rPr>
          <w:rFonts w:ascii="Times New Roman" w:hAnsi="Times New Roman" w:cs="Times New Roman"/>
          <w:sz w:val="24"/>
          <w:szCs w:val="24"/>
          <w:rPrChange w:id="600" w:author="Samantha Parks" w:date="2018-04-09T16:10:00Z">
            <w:rPr/>
          </w:rPrChange>
        </w:rPr>
        <w:t>decided you shouldn’t just be a faculty member in the graduate program you had to mix with both. So I had to find some undergraduate courses to teach so they put me in the business studies department so I was teaching undergraduate students in business management and teaching the graduate program</w:t>
      </w:r>
      <w:r w:rsidR="00DC7711">
        <w:rPr>
          <w:rFonts w:ascii="Times New Roman" w:hAnsi="Times New Roman" w:cs="Times New Roman"/>
          <w:sz w:val="24"/>
          <w:szCs w:val="24"/>
        </w:rPr>
        <w:t>,</w:t>
      </w:r>
      <w:r w:rsidR="00CA0307" w:rsidRPr="00B93F03">
        <w:rPr>
          <w:rFonts w:ascii="Times New Roman" w:hAnsi="Times New Roman" w:cs="Times New Roman"/>
          <w:sz w:val="24"/>
          <w:szCs w:val="24"/>
          <w:rPrChange w:id="601" w:author="Samantha Parks" w:date="2018-04-09T16:10:00Z">
            <w:rPr/>
          </w:rPrChange>
        </w:rPr>
        <w:t xml:space="preserve"> too. I did that until I think, seven years ago I retired from Salve.  I retired</w:t>
      </w:r>
      <w:r w:rsidR="00342BE8">
        <w:rPr>
          <w:rFonts w:ascii="Times New Roman" w:hAnsi="Times New Roman" w:cs="Times New Roman"/>
          <w:sz w:val="24"/>
          <w:szCs w:val="24"/>
        </w:rPr>
        <w:t xml:space="preserve"> in 2010 but</w:t>
      </w:r>
      <w:r w:rsidR="00CA7B1E" w:rsidRPr="00B93F03">
        <w:rPr>
          <w:rFonts w:ascii="Times New Roman" w:hAnsi="Times New Roman" w:cs="Times New Roman"/>
          <w:sz w:val="24"/>
          <w:szCs w:val="24"/>
          <w:rPrChange w:id="602" w:author="Samantha Parks" w:date="2018-04-09T16:10:00Z">
            <w:rPr/>
          </w:rPrChange>
        </w:rPr>
        <w:t xml:space="preserve"> I kept coming back here to teach part-time because the person who took over the </w:t>
      </w:r>
      <w:r w:rsidR="00844466">
        <w:rPr>
          <w:rFonts w:ascii="Times New Roman" w:hAnsi="Times New Roman" w:cs="Times New Roman"/>
          <w:sz w:val="24"/>
          <w:szCs w:val="24"/>
        </w:rPr>
        <w:t xml:space="preserve">(graduate) </w:t>
      </w:r>
      <w:r w:rsidR="00342BE8">
        <w:rPr>
          <w:rFonts w:ascii="Times New Roman" w:hAnsi="Times New Roman" w:cs="Times New Roman"/>
          <w:sz w:val="24"/>
          <w:szCs w:val="24"/>
        </w:rPr>
        <w:t>p</w:t>
      </w:r>
      <w:r w:rsidR="00CA7B1E" w:rsidRPr="00B93F03">
        <w:rPr>
          <w:rFonts w:ascii="Times New Roman" w:hAnsi="Times New Roman" w:cs="Times New Roman"/>
          <w:sz w:val="24"/>
          <w:szCs w:val="24"/>
          <w:rPrChange w:id="603" w:author="Samantha Parks" w:date="2018-04-09T16:10:00Z">
            <w:rPr/>
          </w:rPrChange>
        </w:rPr>
        <w:t>rogram had me back here teaching until they could fill those spots. So this is the first semester in a long time that I haven’t taught at least one cour</w:t>
      </w:r>
      <w:r w:rsidR="008A381D">
        <w:rPr>
          <w:rFonts w:ascii="Times New Roman" w:hAnsi="Times New Roman" w:cs="Times New Roman"/>
          <w:sz w:val="24"/>
          <w:szCs w:val="24"/>
        </w:rPr>
        <w:t>se. Last semester…</w:t>
      </w:r>
      <w:r w:rsidR="00CA7B1E" w:rsidRPr="00B93F03">
        <w:rPr>
          <w:rFonts w:ascii="Times New Roman" w:hAnsi="Times New Roman" w:cs="Times New Roman"/>
          <w:sz w:val="24"/>
          <w:szCs w:val="24"/>
          <w:rPrChange w:id="604" w:author="Samantha Parks" w:date="2018-04-09T16:10:00Z">
            <w:rPr/>
          </w:rPrChange>
        </w:rPr>
        <w:t xml:space="preserve">I wasn’t </w:t>
      </w:r>
      <w:r w:rsidR="00342BE8">
        <w:rPr>
          <w:rFonts w:ascii="Times New Roman" w:hAnsi="Times New Roman" w:cs="Times New Roman"/>
          <w:sz w:val="24"/>
          <w:szCs w:val="24"/>
        </w:rPr>
        <w:t>scheduled</w:t>
      </w:r>
      <w:r w:rsidR="00CA7B1E" w:rsidRPr="00B93F03">
        <w:rPr>
          <w:rFonts w:ascii="Times New Roman" w:hAnsi="Times New Roman" w:cs="Times New Roman"/>
          <w:sz w:val="24"/>
          <w:szCs w:val="24"/>
          <w:rPrChange w:id="605" w:author="Samantha Parks" w:date="2018-04-09T16:10:00Z">
            <w:rPr/>
          </w:rPrChange>
        </w:rPr>
        <w:t xml:space="preserve"> to teach but the director got very sick, and you probably heard about Mark </w:t>
      </w:r>
      <w:r w:rsidR="008A381D">
        <w:rPr>
          <w:rFonts w:ascii="Times New Roman" w:hAnsi="Times New Roman" w:cs="Times New Roman"/>
          <w:sz w:val="24"/>
          <w:szCs w:val="24"/>
        </w:rPr>
        <w:t xml:space="preserve">[Hough] </w:t>
      </w:r>
      <w:r w:rsidR="00CA7B1E" w:rsidRPr="00B93F03">
        <w:rPr>
          <w:rFonts w:ascii="Times New Roman" w:hAnsi="Times New Roman" w:cs="Times New Roman"/>
          <w:sz w:val="24"/>
          <w:szCs w:val="24"/>
          <w:rPrChange w:id="606" w:author="Samantha Parks" w:date="2018-04-09T16:10:00Z">
            <w:rPr/>
          </w:rPrChange>
        </w:rPr>
        <w:t>getting quite ill and he was out a whole semester, and it was like the second week into the semester and I got a call at home, ‘Mark’s sick, can you come in and pick up?’ so I picked up three courses.</w:t>
      </w:r>
      <w:ins w:id="607" w:author="John Quinn" w:date="2018-04-08T13:29:00Z">
        <w:r w:rsidR="00480F8B" w:rsidRPr="00B93F03">
          <w:rPr>
            <w:rStyle w:val="FootnoteReference"/>
            <w:rFonts w:ascii="Times New Roman" w:hAnsi="Times New Roman" w:cs="Times New Roman"/>
            <w:sz w:val="24"/>
            <w:szCs w:val="24"/>
            <w:rPrChange w:id="608" w:author="Samantha Parks" w:date="2018-04-09T16:10:00Z">
              <w:rPr>
                <w:rStyle w:val="FootnoteReference"/>
              </w:rPr>
            </w:rPrChange>
          </w:rPr>
          <w:footnoteReference w:id="5"/>
        </w:r>
      </w:ins>
      <w:r w:rsidR="00CA7B1E" w:rsidRPr="00B93F03">
        <w:rPr>
          <w:rFonts w:ascii="Times New Roman" w:hAnsi="Times New Roman" w:cs="Times New Roman"/>
          <w:sz w:val="24"/>
          <w:szCs w:val="24"/>
          <w:rPrChange w:id="610" w:author="Samantha Parks" w:date="2018-04-09T16:10:00Z">
            <w:rPr/>
          </w:rPrChange>
        </w:rPr>
        <w:t xml:space="preserve"> I taught </w:t>
      </w:r>
      <w:r w:rsidR="00342BE8">
        <w:rPr>
          <w:rFonts w:ascii="Times New Roman" w:hAnsi="Times New Roman" w:cs="Times New Roman"/>
          <w:sz w:val="24"/>
          <w:szCs w:val="24"/>
        </w:rPr>
        <w:t>three</w:t>
      </w:r>
      <w:r w:rsidR="00CA7B1E" w:rsidRPr="00B93F03">
        <w:rPr>
          <w:rFonts w:ascii="Times New Roman" w:hAnsi="Times New Roman" w:cs="Times New Roman"/>
          <w:sz w:val="24"/>
          <w:szCs w:val="24"/>
          <w:rPrChange w:id="611" w:author="Samantha Parks" w:date="2018-04-09T16:10:00Z">
            <w:rPr/>
          </w:rPrChange>
        </w:rPr>
        <w:t xml:space="preserve"> courses that semester, and then I said I can’t do three again. That’s a full time load. So I did one or two. I think I did two and then I did one last semester, and then I finally said, </w:t>
      </w:r>
      <w:r w:rsidR="008A381D">
        <w:rPr>
          <w:rFonts w:ascii="Times New Roman" w:hAnsi="Times New Roman" w:cs="Times New Roman"/>
          <w:sz w:val="24"/>
          <w:szCs w:val="24"/>
        </w:rPr>
        <w:t xml:space="preserve">‘You know, I’m retired! </w:t>
      </w:r>
      <w:r w:rsidR="00C02ABA" w:rsidRPr="00B93F03">
        <w:rPr>
          <w:rFonts w:ascii="Times New Roman" w:hAnsi="Times New Roman" w:cs="Times New Roman"/>
          <w:sz w:val="24"/>
          <w:szCs w:val="24"/>
          <w:rPrChange w:id="612" w:author="Samantha Parks" w:date="2018-04-09T16:10:00Z">
            <w:rPr/>
          </w:rPrChange>
        </w:rPr>
        <w:t>You know what that means?</w:t>
      </w:r>
      <w:r w:rsidR="008A381D">
        <w:rPr>
          <w:rFonts w:ascii="Times New Roman" w:hAnsi="Times New Roman" w:cs="Times New Roman"/>
          <w:sz w:val="24"/>
          <w:szCs w:val="24"/>
        </w:rPr>
        <w:t>’</w:t>
      </w:r>
      <w:r w:rsidR="00C02ABA" w:rsidRPr="00B93F03">
        <w:rPr>
          <w:rFonts w:ascii="Times New Roman" w:hAnsi="Times New Roman" w:cs="Times New Roman"/>
          <w:sz w:val="24"/>
          <w:szCs w:val="24"/>
          <w:rPrChange w:id="613" w:author="Samantha Parks" w:date="2018-04-09T16:10:00Z">
            <w:rPr/>
          </w:rPrChange>
        </w:rPr>
        <w:t xml:space="preserve"> [Laughs] So that’s my story here. </w:t>
      </w:r>
    </w:p>
    <w:p w:rsidR="008042A1" w:rsidRPr="00B93F03" w:rsidRDefault="00C02ABA" w:rsidP="00732261">
      <w:pPr>
        <w:spacing w:line="480" w:lineRule="auto"/>
        <w:rPr>
          <w:rFonts w:ascii="Times New Roman" w:hAnsi="Times New Roman" w:cs="Times New Roman"/>
          <w:sz w:val="24"/>
          <w:szCs w:val="24"/>
          <w:rPrChange w:id="614" w:author="Samantha Parks" w:date="2018-04-09T16:10:00Z">
            <w:rPr/>
          </w:rPrChange>
        </w:rPr>
      </w:pPr>
      <w:r w:rsidRPr="00B93F03">
        <w:rPr>
          <w:rFonts w:ascii="Times New Roman" w:hAnsi="Times New Roman" w:cs="Times New Roman"/>
          <w:sz w:val="24"/>
          <w:szCs w:val="24"/>
          <w:rPrChange w:id="615" w:author="Samantha Parks" w:date="2018-04-09T16:10:00Z">
            <w:rPr/>
          </w:rPrChange>
        </w:rPr>
        <w:t>When I was here</w:t>
      </w:r>
      <w:ins w:id="616" w:author="John Quinn" w:date="2018-04-08T13:31:00Z">
        <w:r w:rsidR="00480F8B" w:rsidRPr="00B93F03">
          <w:rPr>
            <w:rFonts w:ascii="Times New Roman" w:hAnsi="Times New Roman" w:cs="Times New Roman"/>
            <w:sz w:val="24"/>
            <w:szCs w:val="24"/>
            <w:rPrChange w:id="617" w:author="Samantha Parks" w:date="2018-04-09T16:10:00Z">
              <w:rPr/>
            </w:rPrChange>
          </w:rPr>
          <w:t>…</w:t>
        </w:r>
      </w:ins>
      <w:del w:id="618" w:author="John Quinn" w:date="2018-04-08T13:31:00Z">
        <w:r w:rsidRPr="00B93F03" w:rsidDel="00480F8B">
          <w:rPr>
            <w:rFonts w:ascii="Times New Roman" w:hAnsi="Times New Roman" w:cs="Times New Roman"/>
            <w:sz w:val="24"/>
            <w:szCs w:val="24"/>
            <w:rPrChange w:id="619" w:author="Samantha Parks" w:date="2018-04-09T16:10:00Z">
              <w:rPr/>
            </w:rPrChange>
          </w:rPr>
          <w:delText xml:space="preserve">we </w:delText>
        </w:r>
      </w:del>
      <w:del w:id="620" w:author="John Quinn" w:date="2018-04-08T13:30:00Z">
        <w:r w:rsidRPr="00B93F03" w:rsidDel="00480F8B">
          <w:rPr>
            <w:rFonts w:ascii="Times New Roman" w:hAnsi="Times New Roman" w:cs="Times New Roman"/>
            <w:sz w:val="24"/>
            <w:szCs w:val="24"/>
            <w:rPrChange w:id="621" w:author="Samantha Parks" w:date="2018-04-09T16:10:00Z">
              <w:rPr/>
            </w:rPrChange>
          </w:rPr>
          <w:delText xml:space="preserve">had </w:delText>
        </w:r>
      </w:del>
      <w:r w:rsidRPr="00B93F03">
        <w:rPr>
          <w:rFonts w:ascii="Times New Roman" w:hAnsi="Times New Roman" w:cs="Times New Roman"/>
          <w:sz w:val="24"/>
          <w:szCs w:val="24"/>
          <w:rPrChange w:id="622" w:author="Samantha Parks" w:date="2018-04-09T16:10:00Z">
            <w:rPr/>
          </w:rPrChange>
        </w:rPr>
        <w:t xml:space="preserve">Sister Lucille was our president </w:t>
      </w:r>
      <w:ins w:id="623" w:author="John Quinn" w:date="2018-04-08T13:31:00Z">
        <w:r w:rsidR="00480F8B" w:rsidRPr="00B93F03">
          <w:rPr>
            <w:rFonts w:ascii="Times New Roman" w:hAnsi="Times New Roman" w:cs="Times New Roman"/>
            <w:sz w:val="24"/>
            <w:szCs w:val="24"/>
            <w:rPrChange w:id="624" w:author="Samantha Parks" w:date="2018-04-09T16:10:00Z">
              <w:rPr/>
            </w:rPrChange>
          </w:rPr>
          <w:t xml:space="preserve">[and] </w:t>
        </w:r>
      </w:ins>
      <w:r w:rsidRPr="00B93F03">
        <w:rPr>
          <w:rFonts w:ascii="Times New Roman" w:hAnsi="Times New Roman" w:cs="Times New Roman"/>
          <w:sz w:val="24"/>
          <w:szCs w:val="24"/>
          <w:rPrChange w:id="625" w:author="Samantha Parks" w:date="2018-04-09T16:10:00Z">
            <w:rPr/>
          </w:rPrChange>
        </w:rPr>
        <w:t xml:space="preserve">opened the </w:t>
      </w:r>
      <w:r w:rsidR="00342BE8">
        <w:rPr>
          <w:rFonts w:ascii="Times New Roman" w:hAnsi="Times New Roman" w:cs="Times New Roman"/>
          <w:sz w:val="24"/>
          <w:szCs w:val="24"/>
        </w:rPr>
        <w:t xml:space="preserve">McKillop </w:t>
      </w:r>
      <w:r w:rsidRPr="00B93F03">
        <w:rPr>
          <w:rFonts w:ascii="Times New Roman" w:hAnsi="Times New Roman" w:cs="Times New Roman"/>
          <w:sz w:val="24"/>
          <w:szCs w:val="24"/>
          <w:rPrChange w:id="626" w:author="Samantha Parks" w:date="2018-04-09T16:10:00Z">
            <w:rPr/>
          </w:rPrChange>
        </w:rPr>
        <w:t>library, and I can remember Sister She</w:t>
      </w:r>
      <w:ins w:id="627" w:author="John Quinn" w:date="2018-04-08T13:31:00Z">
        <w:r w:rsidR="00480F8B" w:rsidRPr="00B93F03">
          <w:rPr>
            <w:rFonts w:ascii="Times New Roman" w:hAnsi="Times New Roman" w:cs="Times New Roman"/>
            <w:sz w:val="24"/>
            <w:szCs w:val="24"/>
            <w:rPrChange w:id="628" w:author="Samantha Parks" w:date="2018-04-09T16:10:00Z">
              <w:rPr/>
            </w:rPrChange>
          </w:rPr>
          <w:t>i</w:t>
        </w:r>
      </w:ins>
      <w:r w:rsidRPr="00B93F03">
        <w:rPr>
          <w:rFonts w:ascii="Times New Roman" w:hAnsi="Times New Roman" w:cs="Times New Roman"/>
          <w:sz w:val="24"/>
          <w:szCs w:val="24"/>
          <w:rPrChange w:id="629" w:author="Samantha Parks" w:date="2018-04-09T16:10:00Z">
            <w:rPr/>
          </w:rPrChange>
        </w:rPr>
        <w:t>l</w:t>
      </w:r>
      <w:del w:id="630" w:author="John Quinn" w:date="2018-04-08T13:31:00Z">
        <w:r w:rsidRPr="00B93F03" w:rsidDel="00480F8B">
          <w:rPr>
            <w:rFonts w:ascii="Times New Roman" w:hAnsi="Times New Roman" w:cs="Times New Roman"/>
            <w:sz w:val="24"/>
            <w:szCs w:val="24"/>
            <w:rPrChange w:id="631" w:author="Samantha Parks" w:date="2018-04-09T16:10:00Z">
              <w:rPr/>
            </w:rPrChange>
          </w:rPr>
          <w:delText>i</w:delText>
        </w:r>
      </w:del>
      <w:r w:rsidRPr="00B93F03">
        <w:rPr>
          <w:rFonts w:ascii="Times New Roman" w:hAnsi="Times New Roman" w:cs="Times New Roman"/>
          <w:sz w:val="24"/>
          <w:szCs w:val="24"/>
          <w:rPrChange w:id="632" w:author="Samantha Parks" w:date="2018-04-09T16:10:00Z">
            <w:rPr/>
          </w:rPrChange>
        </w:rPr>
        <w:t>a was getting</w:t>
      </w:r>
      <w:ins w:id="633" w:author="John Quinn" w:date="2018-04-08T13:31:00Z">
        <w:r w:rsidR="00480F8B" w:rsidRPr="00B93F03">
          <w:rPr>
            <w:rFonts w:ascii="Times New Roman" w:hAnsi="Times New Roman" w:cs="Times New Roman"/>
            <w:sz w:val="24"/>
            <w:szCs w:val="24"/>
            <w:rPrChange w:id="634" w:author="Samantha Parks" w:date="2018-04-09T16:10:00Z">
              <w:rPr/>
            </w:rPrChange>
          </w:rPr>
          <w:t>…</w:t>
        </w:r>
      </w:ins>
      <w:del w:id="635" w:author="John Quinn" w:date="2018-04-08T13:31:00Z">
        <w:r w:rsidRPr="00B93F03" w:rsidDel="00480F8B">
          <w:rPr>
            <w:rFonts w:ascii="Times New Roman" w:hAnsi="Times New Roman" w:cs="Times New Roman"/>
            <w:sz w:val="24"/>
            <w:szCs w:val="24"/>
            <w:rPrChange w:id="636" w:author="Samantha Parks" w:date="2018-04-09T16:10:00Z">
              <w:rPr/>
            </w:rPrChange>
          </w:rPr>
          <w:delText xml:space="preserve">, had </w:delText>
        </w:r>
      </w:del>
      <w:r w:rsidRPr="00B93F03">
        <w:rPr>
          <w:rFonts w:ascii="Times New Roman" w:hAnsi="Times New Roman" w:cs="Times New Roman"/>
          <w:sz w:val="24"/>
          <w:szCs w:val="24"/>
          <w:rPrChange w:id="637" w:author="Samantha Parks" w:date="2018-04-09T16:10:00Z">
            <w:rPr/>
          </w:rPrChange>
        </w:rPr>
        <w:t xml:space="preserve">everything organized so that </w:t>
      </w:r>
      <w:ins w:id="638" w:author="John Quinn" w:date="2018-04-08T13:31:00Z">
        <w:r w:rsidR="00026FE7" w:rsidRPr="00B93F03">
          <w:rPr>
            <w:rFonts w:ascii="Times New Roman" w:hAnsi="Times New Roman" w:cs="Times New Roman"/>
            <w:sz w:val="24"/>
            <w:szCs w:val="24"/>
            <w:rPrChange w:id="639" w:author="Samantha Parks" w:date="2018-04-09T16:10:00Z">
              <w:rPr/>
            </w:rPrChange>
          </w:rPr>
          <w:t>t</w:t>
        </w:r>
      </w:ins>
      <w:r w:rsidRPr="00B93F03">
        <w:rPr>
          <w:rFonts w:ascii="Times New Roman" w:hAnsi="Times New Roman" w:cs="Times New Roman"/>
          <w:sz w:val="24"/>
          <w:szCs w:val="24"/>
          <w:rPrChange w:id="640" w:author="Samantha Parks" w:date="2018-04-09T16:10:00Z">
            <w:rPr/>
          </w:rPrChange>
        </w:rPr>
        <w:t>he students moved the books and w</w:t>
      </w:r>
      <w:r w:rsidR="008A381D">
        <w:rPr>
          <w:rFonts w:ascii="Times New Roman" w:hAnsi="Times New Roman" w:cs="Times New Roman"/>
          <w:sz w:val="24"/>
          <w:szCs w:val="24"/>
        </w:rPr>
        <w:t>e had a parade…</w:t>
      </w:r>
      <w:r w:rsidRPr="00B93F03">
        <w:rPr>
          <w:rFonts w:ascii="Times New Roman" w:hAnsi="Times New Roman" w:cs="Times New Roman"/>
          <w:sz w:val="24"/>
          <w:szCs w:val="24"/>
          <w:rPrChange w:id="641" w:author="Samantha Parks" w:date="2018-04-09T16:10:00Z">
            <w:rPr/>
          </w:rPrChange>
        </w:rPr>
        <w:t xml:space="preserve">and she had it all organized and I can remember being over there as a faculty member with students. We went </w:t>
      </w:r>
      <w:r w:rsidR="00342BE8">
        <w:rPr>
          <w:rFonts w:ascii="Times New Roman" w:hAnsi="Times New Roman" w:cs="Times New Roman"/>
          <w:sz w:val="24"/>
          <w:szCs w:val="24"/>
        </w:rPr>
        <w:t xml:space="preserve">to the old library </w:t>
      </w:r>
      <w:r w:rsidR="008A381D">
        <w:rPr>
          <w:rFonts w:ascii="Times New Roman" w:hAnsi="Times New Roman" w:cs="Times New Roman"/>
          <w:sz w:val="24"/>
          <w:szCs w:val="24"/>
        </w:rPr>
        <w:t xml:space="preserve">and </w:t>
      </w:r>
      <w:r w:rsidRPr="00B93F03">
        <w:rPr>
          <w:rFonts w:ascii="Times New Roman" w:hAnsi="Times New Roman" w:cs="Times New Roman"/>
          <w:sz w:val="24"/>
          <w:szCs w:val="24"/>
          <w:rPrChange w:id="642" w:author="Samantha Parks" w:date="2018-04-09T16:10:00Z">
            <w:rPr/>
          </w:rPrChange>
        </w:rPr>
        <w:t xml:space="preserve">took so many books off the shelf, </w:t>
      </w:r>
      <w:r w:rsidRPr="00B93F03">
        <w:rPr>
          <w:rFonts w:ascii="Times New Roman" w:hAnsi="Times New Roman" w:cs="Times New Roman"/>
          <w:sz w:val="24"/>
          <w:szCs w:val="24"/>
          <w:rPrChange w:id="643" w:author="Samantha Parks" w:date="2018-04-09T16:10:00Z">
            <w:rPr/>
          </w:rPrChange>
        </w:rPr>
        <w:lastRenderedPageBreak/>
        <w:t xml:space="preserve">and you took them and </w:t>
      </w:r>
      <w:r w:rsidR="000048FE">
        <w:rPr>
          <w:rFonts w:ascii="Times New Roman" w:hAnsi="Times New Roman" w:cs="Times New Roman"/>
          <w:sz w:val="24"/>
          <w:szCs w:val="24"/>
        </w:rPr>
        <w:t>brought</w:t>
      </w:r>
      <w:r w:rsidRPr="00B93F03">
        <w:rPr>
          <w:rFonts w:ascii="Times New Roman" w:hAnsi="Times New Roman" w:cs="Times New Roman"/>
          <w:sz w:val="24"/>
          <w:szCs w:val="24"/>
          <w:rPrChange w:id="644" w:author="Samantha Parks" w:date="2018-04-09T16:10:00Z">
            <w:rPr/>
          </w:rPrChange>
        </w:rPr>
        <w:t xml:space="preserve"> them over </w:t>
      </w:r>
      <w:r w:rsidR="00342BE8">
        <w:rPr>
          <w:rFonts w:ascii="Times New Roman" w:hAnsi="Times New Roman" w:cs="Times New Roman"/>
          <w:sz w:val="24"/>
          <w:szCs w:val="24"/>
        </w:rPr>
        <w:t>to the new library</w:t>
      </w:r>
      <w:r w:rsidRPr="00B93F03">
        <w:rPr>
          <w:rFonts w:ascii="Times New Roman" w:hAnsi="Times New Roman" w:cs="Times New Roman"/>
          <w:sz w:val="24"/>
          <w:szCs w:val="24"/>
          <w:rPrChange w:id="645" w:author="Samantha Parks" w:date="2018-04-09T16:10:00Z">
            <w:rPr/>
          </w:rPrChange>
        </w:rPr>
        <w:t>, and there was someone over there telling you, put them on the shelf here. So they</w:t>
      </w:r>
      <w:r w:rsidR="008A381D">
        <w:rPr>
          <w:rFonts w:ascii="Times New Roman" w:hAnsi="Times New Roman" w:cs="Times New Roman"/>
          <w:sz w:val="24"/>
          <w:szCs w:val="24"/>
        </w:rPr>
        <w:t xml:space="preserve"> [moved]</w:t>
      </w:r>
      <w:r w:rsidRPr="00B93F03">
        <w:rPr>
          <w:rFonts w:ascii="Times New Roman" w:hAnsi="Times New Roman" w:cs="Times New Roman"/>
          <w:sz w:val="24"/>
          <w:szCs w:val="24"/>
          <w:rPrChange w:id="646" w:author="Samantha Parks" w:date="2018-04-09T16:10:00Z">
            <w:rPr/>
          </w:rPrChange>
        </w:rPr>
        <w:t>, I think within a day. They moved the entire library from one place to the other with the help of</w:t>
      </w:r>
      <w:r w:rsidR="000A52B4" w:rsidRPr="00B93F03">
        <w:rPr>
          <w:rFonts w:ascii="Times New Roman" w:hAnsi="Times New Roman" w:cs="Times New Roman"/>
          <w:sz w:val="24"/>
          <w:szCs w:val="24"/>
          <w:rPrChange w:id="647" w:author="Samantha Parks" w:date="2018-04-09T16:10:00Z">
            <w:rPr/>
          </w:rPrChange>
        </w:rPr>
        <w:t xml:space="preserve"> the</w:t>
      </w:r>
      <w:r w:rsidRPr="00B93F03">
        <w:rPr>
          <w:rFonts w:ascii="Times New Roman" w:hAnsi="Times New Roman" w:cs="Times New Roman"/>
          <w:sz w:val="24"/>
          <w:szCs w:val="24"/>
          <w:rPrChange w:id="648" w:author="Samantha Parks" w:date="2018-04-09T16:10:00Z">
            <w:rPr/>
          </w:rPrChange>
        </w:rPr>
        <w:t xml:space="preserve"> students, the faculty, and the direction of Sister Sheila.</w:t>
      </w:r>
      <w:r w:rsidR="00D927EC" w:rsidRPr="00B93F03">
        <w:rPr>
          <w:rFonts w:ascii="Times New Roman" w:hAnsi="Times New Roman" w:cs="Times New Roman"/>
          <w:sz w:val="24"/>
          <w:szCs w:val="24"/>
          <w:rPrChange w:id="649" w:author="Samantha Parks" w:date="2018-04-09T16:10:00Z">
            <w:rPr/>
          </w:rPrChange>
        </w:rPr>
        <w:t xml:space="preserve"> That was kind of fascinating. </w:t>
      </w:r>
    </w:p>
    <w:p w:rsidR="000A52B4" w:rsidRPr="00B93F03" w:rsidRDefault="000A52B4">
      <w:pPr>
        <w:spacing w:line="480" w:lineRule="auto"/>
        <w:rPr>
          <w:rFonts w:ascii="Times New Roman" w:hAnsi="Times New Roman" w:cs="Times New Roman"/>
          <w:sz w:val="24"/>
          <w:szCs w:val="24"/>
          <w:rPrChange w:id="650" w:author="Samantha Parks" w:date="2018-04-09T16:10:00Z">
            <w:rPr/>
          </w:rPrChange>
        </w:rPr>
        <w:pPrChange w:id="651" w:author="Samantha Parks" w:date="2018-04-09T16:10:00Z">
          <w:pPr/>
        </w:pPrChange>
      </w:pPr>
      <w:r w:rsidRPr="00ED4432">
        <w:rPr>
          <w:rFonts w:ascii="Times New Roman" w:hAnsi="Times New Roman" w:cs="Times New Roman"/>
          <w:sz w:val="24"/>
          <w:szCs w:val="24"/>
          <w:u w:val="single"/>
          <w:rPrChange w:id="652" w:author="Samantha Parks" w:date="2018-04-09T16:15:00Z">
            <w:rPr/>
          </w:rPrChange>
        </w:rPr>
        <w:t>Samantha:</w:t>
      </w:r>
      <w:r w:rsidRPr="00B93F03">
        <w:rPr>
          <w:rFonts w:ascii="Times New Roman" w:hAnsi="Times New Roman" w:cs="Times New Roman"/>
          <w:sz w:val="24"/>
          <w:szCs w:val="24"/>
          <w:rPrChange w:id="653" w:author="Samantha Parks" w:date="2018-04-09T16:10:00Z">
            <w:rPr/>
          </w:rPrChange>
        </w:rPr>
        <w:t xml:space="preserve"> So you taught both undergraduate an</w:t>
      </w:r>
      <w:r w:rsidR="008A381D">
        <w:rPr>
          <w:rFonts w:ascii="Times New Roman" w:hAnsi="Times New Roman" w:cs="Times New Roman"/>
          <w:sz w:val="24"/>
          <w:szCs w:val="24"/>
        </w:rPr>
        <w:t>d graduate. Is there a difference</w:t>
      </w:r>
      <w:r w:rsidRPr="00B93F03">
        <w:rPr>
          <w:rFonts w:ascii="Times New Roman" w:hAnsi="Times New Roman" w:cs="Times New Roman"/>
          <w:sz w:val="24"/>
          <w:szCs w:val="24"/>
          <w:rPrChange w:id="654" w:author="Samantha Parks" w:date="2018-04-09T16:10:00Z">
            <w:rPr/>
          </w:rPrChange>
        </w:rPr>
        <w:t xml:space="preserve"> in the type of student? Do you prefer the courses of one more than the other?</w:t>
      </w:r>
    </w:p>
    <w:p w:rsidR="000A52B4" w:rsidRPr="00B93F03" w:rsidRDefault="000A52B4">
      <w:pPr>
        <w:spacing w:line="480" w:lineRule="auto"/>
        <w:rPr>
          <w:rFonts w:ascii="Times New Roman" w:hAnsi="Times New Roman" w:cs="Times New Roman"/>
          <w:sz w:val="24"/>
          <w:szCs w:val="24"/>
          <w:rPrChange w:id="655" w:author="Samantha Parks" w:date="2018-04-09T16:10:00Z">
            <w:rPr/>
          </w:rPrChange>
        </w:rPr>
        <w:pPrChange w:id="656" w:author="Samantha Parks" w:date="2018-04-09T16:10:00Z">
          <w:pPr/>
        </w:pPrChange>
      </w:pPr>
      <w:r w:rsidRPr="00ED4432">
        <w:rPr>
          <w:rFonts w:ascii="Times New Roman" w:hAnsi="Times New Roman" w:cs="Times New Roman"/>
          <w:sz w:val="24"/>
          <w:szCs w:val="24"/>
          <w:u w:val="single"/>
          <w:rPrChange w:id="657" w:author="Samantha Parks" w:date="2018-04-09T16:15:00Z">
            <w:rPr/>
          </w:rPrChange>
        </w:rPr>
        <w:t>Dr. Chapdelaine</w:t>
      </w:r>
      <w:r w:rsidRPr="00B93F03">
        <w:rPr>
          <w:rFonts w:ascii="Times New Roman" w:hAnsi="Times New Roman" w:cs="Times New Roman"/>
          <w:sz w:val="24"/>
          <w:szCs w:val="24"/>
          <w:rPrChange w:id="658" w:author="Samantha Parks" w:date="2018-04-09T16:10:00Z">
            <w:rPr/>
          </w:rPrChange>
        </w:rPr>
        <w:t>: They’re entirely different. The graduate students all would come in the evening hours after working all day</w:t>
      </w:r>
      <w:r w:rsidR="00AA02D2" w:rsidRPr="00B93F03">
        <w:rPr>
          <w:rFonts w:ascii="Times New Roman" w:hAnsi="Times New Roman" w:cs="Times New Roman"/>
          <w:sz w:val="24"/>
          <w:szCs w:val="24"/>
          <w:rPrChange w:id="659" w:author="Samantha Parks" w:date="2018-04-09T16:10:00Z">
            <w:rPr/>
          </w:rPrChange>
        </w:rPr>
        <w:t>,</w:t>
      </w:r>
      <w:r w:rsidRPr="00B93F03">
        <w:rPr>
          <w:rFonts w:ascii="Times New Roman" w:hAnsi="Times New Roman" w:cs="Times New Roman"/>
          <w:sz w:val="24"/>
          <w:szCs w:val="24"/>
          <w:rPrChange w:id="660" w:author="Samantha Parks" w:date="2018-04-09T16:10:00Z">
            <w:rPr/>
          </w:rPrChange>
        </w:rPr>
        <w:t xml:space="preserve"> and of course I considered them </w:t>
      </w:r>
      <w:ins w:id="661" w:author="John Quinn" w:date="2018-04-08T13:34:00Z">
        <w:r w:rsidR="00395479" w:rsidRPr="00B93F03">
          <w:rPr>
            <w:rFonts w:ascii="Times New Roman" w:hAnsi="Times New Roman" w:cs="Times New Roman"/>
            <w:sz w:val="24"/>
            <w:szCs w:val="24"/>
            <w:rPrChange w:id="662" w:author="Samantha Parks" w:date="2018-04-09T16:10:00Z">
              <w:rPr/>
            </w:rPrChange>
          </w:rPr>
          <w:t>m</w:t>
        </w:r>
      </w:ins>
      <w:del w:id="663" w:author="John Quinn" w:date="2018-04-08T13:34:00Z">
        <w:r w:rsidRPr="00B93F03" w:rsidDel="00395479">
          <w:rPr>
            <w:rFonts w:ascii="Times New Roman" w:hAnsi="Times New Roman" w:cs="Times New Roman"/>
            <w:sz w:val="24"/>
            <w:szCs w:val="24"/>
            <w:rPrChange w:id="664" w:author="Samantha Parks" w:date="2018-04-09T16:10:00Z">
              <w:rPr/>
            </w:rPrChange>
          </w:rPr>
          <w:delText>b</w:delText>
        </w:r>
      </w:del>
      <w:r w:rsidRPr="00B93F03">
        <w:rPr>
          <w:rFonts w:ascii="Times New Roman" w:hAnsi="Times New Roman" w:cs="Times New Roman"/>
          <w:sz w:val="24"/>
          <w:szCs w:val="24"/>
          <w:rPrChange w:id="665" w:author="Samantha Parks" w:date="2018-04-09T16:10:00Z">
            <w:rPr/>
          </w:rPrChange>
        </w:rPr>
        <w:t>y peers. So that we were on a first name basis. They were always real</w:t>
      </w:r>
      <w:r w:rsidR="00342BE8">
        <w:rPr>
          <w:rFonts w:ascii="Times New Roman" w:hAnsi="Times New Roman" w:cs="Times New Roman"/>
          <w:sz w:val="24"/>
          <w:szCs w:val="24"/>
        </w:rPr>
        <w:t>ly</w:t>
      </w:r>
      <w:r w:rsidRPr="00B93F03">
        <w:rPr>
          <w:rFonts w:ascii="Times New Roman" w:hAnsi="Times New Roman" w:cs="Times New Roman"/>
          <w:sz w:val="24"/>
          <w:szCs w:val="24"/>
          <w:rPrChange w:id="666" w:author="Samantha Parks" w:date="2018-04-09T16:10:00Z">
            <w:rPr/>
          </w:rPrChange>
        </w:rPr>
        <w:t xml:space="preserve"> prepared! I mean, I w</w:t>
      </w:r>
      <w:r w:rsidR="00AA02D2" w:rsidRPr="00B93F03">
        <w:rPr>
          <w:rFonts w:ascii="Times New Roman" w:hAnsi="Times New Roman" w:cs="Times New Roman"/>
          <w:sz w:val="24"/>
          <w:szCs w:val="24"/>
          <w:rPrChange w:id="667" w:author="Samantha Parks" w:date="2018-04-09T16:10:00Z">
            <w:rPr/>
          </w:rPrChange>
        </w:rPr>
        <w:t>ould never go into class with</w:t>
      </w:r>
      <w:r w:rsidRPr="00B93F03">
        <w:rPr>
          <w:rFonts w:ascii="Times New Roman" w:hAnsi="Times New Roman" w:cs="Times New Roman"/>
          <w:sz w:val="24"/>
          <w:szCs w:val="24"/>
          <w:rPrChange w:id="668" w:author="Samantha Parks" w:date="2018-04-09T16:10:00Z">
            <w:rPr/>
          </w:rPrChange>
        </w:rPr>
        <w:t xml:space="preserve"> this </w:t>
      </w:r>
      <w:r w:rsidR="00342BE8">
        <w:rPr>
          <w:rFonts w:ascii="Times New Roman" w:hAnsi="Times New Roman" w:cs="Times New Roman"/>
          <w:sz w:val="24"/>
          <w:szCs w:val="24"/>
        </w:rPr>
        <w:t xml:space="preserve">group </w:t>
      </w:r>
      <w:r w:rsidR="00AA02D2" w:rsidRPr="00B93F03">
        <w:rPr>
          <w:rFonts w:ascii="Times New Roman" w:hAnsi="Times New Roman" w:cs="Times New Roman"/>
          <w:sz w:val="24"/>
          <w:szCs w:val="24"/>
          <w:rPrChange w:id="669" w:author="Samantha Parks" w:date="2018-04-09T16:10:00Z">
            <w:rPr/>
          </w:rPrChange>
        </w:rPr>
        <w:t xml:space="preserve">not </w:t>
      </w:r>
      <w:r w:rsidRPr="00B93F03">
        <w:rPr>
          <w:rFonts w:ascii="Times New Roman" w:hAnsi="Times New Roman" w:cs="Times New Roman"/>
          <w:sz w:val="24"/>
          <w:szCs w:val="24"/>
          <w:rPrChange w:id="670" w:author="Samantha Parks" w:date="2018-04-09T16:10:00Z">
            <w:rPr/>
          </w:rPrChange>
        </w:rPr>
        <w:t xml:space="preserve">prepared [imitated a stack of papers]. They were so </w:t>
      </w:r>
      <w:r w:rsidR="00AA02D2" w:rsidRPr="00B93F03">
        <w:rPr>
          <w:rFonts w:ascii="Times New Roman" w:hAnsi="Times New Roman" w:cs="Times New Roman"/>
          <w:sz w:val="24"/>
          <w:szCs w:val="24"/>
          <w:rPrChange w:id="671" w:author="Samantha Parks" w:date="2018-04-09T16:10:00Z">
            <w:rPr/>
          </w:rPrChange>
        </w:rPr>
        <w:t xml:space="preserve">excited. They worked very hard. I mean, if you let them go a half hour early they were disappointed. If you had to cancel a class they were disappointed. It was challenging because you started the discussion and the </w:t>
      </w:r>
      <w:r w:rsidR="00C61F1B">
        <w:rPr>
          <w:rFonts w:ascii="Times New Roman" w:hAnsi="Times New Roman" w:cs="Times New Roman"/>
          <w:sz w:val="24"/>
          <w:szCs w:val="24"/>
        </w:rPr>
        <w:t>students</w:t>
      </w:r>
      <w:r w:rsidR="00AA02D2" w:rsidRPr="00B93F03">
        <w:rPr>
          <w:rFonts w:ascii="Times New Roman" w:hAnsi="Times New Roman" w:cs="Times New Roman"/>
          <w:sz w:val="24"/>
          <w:szCs w:val="24"/>
          <w:rPrChange w:id="672" w:author="Samantha Parks" w:date="2018-04-09T16:10:00Z">
            <w:rPr/>
          </w:rPrChange>
        </w:rPr>
        <w:t xml:space="preserve"> carried it. It was a lot of interaction. It was fun. I did that for a long time and then I went back, </w:t>
      </w:r>
      <w:r w:rsidR="00C61F1B">
        <w:rPr>
          <w:rFonts w:ascii="Times New Roman" w:hAnsi="Times New Roman" w:cs="Times New Roman"/>
          <w:sz w:val="24"/>
          <w:szCs w:val="24"/>
        </w:rPr>
        <w:t xml:space="preserve">I was assigned to </w:t>
      </w:r>
      <w:r w:rsidR="00AA02D2" w:rsidRPr="00B93F03">
        <w:rPr>
          <w:rFonts w:ascii="Times New Roman" w:hAnsi="Times New Roman" w:cs="Times New Roman"/>
          <w:sz w:val="24"/>
          <w:szCs w:val="24"/>
          <w:rPrChange w:id="673" w:author="Samantha Parks" w:date="2018-04-09T16:10:00Z">
            <w:rPr/>
          </w:rPrChange>
        </w:rPr>
        <w:t>an 8 o’clock class with freshmen. Anybody awake? [Laughs] Anybody awake here? It took me awhile to get re-</w:t>
      </w:r>
      <w:r w:rsidR="007E70D4">
        <w:rPr>
          <w:rFonts w:ascii="Times New Roman" w:hAnsi="Times New Roman" w:cs="Times New Roman"/>
          <w:sz w:val="24"/>
          <w:szCs w:val="24"/>
        </w:rPr>
        <w:t>acquainted to freshme</w:t>
      </w:r>
      <w:r w:rsidR="00C61F1B">
        <w:rPr>
          <w:rFonts w:ascii="Times New Roman" w:hAnsi="Times New Roman" w:cs="Times New Roman"/>
          <w:sz w:val="24"/>
          <w:szCs w:val="24"/>
        </w:rPr>
        <w:t>n</w:t>
      </w:r>
      <w:r w:rsidR="00AA02D2" w:rsidRPr="00B93F03">
        <w:rPr>
          <w:rFonts w:ascii="Times New Roman" w:hAnsi="Times New Roman" w:cs="Times New Roman"/>
          <w:sz w:val="24"/>
          <w:szCs w:val="24"/>
          <w:rPrChange w:id="674" w:author="Samantha Parks" w:date="2018-04-09T16:10:00Z">
            <w:rPr/>
          </w:rPrChange>
        </w:rPr>
        <w:t>.</w:t>
      </w:r>
      <w:r w:rsidR="00C61F1B">
        <w:rPr>
          <w:rFonts w:ascii="Times New Roman" w:hAnsi="Times New Roman" w:cs="Times New Roman"/>
          <w:sz w:val="24"/>
          <w:szCs w:val="24"/>
        </w:rPr>
        <w:t xml:space="preserve"> </w:t>
      </w:r>
      <w:r w:rsidR="00AA02D2" w:rsidRPr="00B93F03">
        <w:rPr>
          <w:rFonts w:ascii="Times New Roman" w:hAnsi="Times New Roman" w:cs="Times New Roman"/>
          <w:sz w:val="24"/>
          <w:szCs w:val="24"/>
          <w:rPrChange w:id="675" w:author="Samantha Parks" w:date="2018-04-09T16:10:00Z">
            <w:rPr/>
          </w:rPrChange>
        </w:rPr>
        <w:t xml:space="preserve"> I remember I taught the young kids out at Newport Hospital for twelve years</w:t>
      </w:r>
      <w:ins w:id="676" w:author="John Quinn" w:date="2018-04-08T13:34:00Z">
        <w:r w:rsidR="00395479" w:rsidRPr="00B93F03">
          <w:rPr>
            <w:rFonts w:ascii="Times New Roman" w:hAnsi="Times New Roman" w:cs="Times New Roman"/>
            <w:sz w:val="24"/>
            <w:szCs w:val="24"/>
            <w:rPrChange w:id="677" w:author="Samantha Parks" w:date="2018-04-09T16:10:00Z">
              <w:rPr/>
            </w:rPrChange>
          </w:rPr>
          <w:t>,</w:t>
        </w:r>
      </w:ins>
      <w:r w:rsidR="00AA02D2" w:rsidRPr="00B93F03">
        <w:rPr>
          <w:rFonts w:ascii="Times New Roman" w:hAnsi="Times New Roman" w:cs="Times New Roman"/>
          <w:sz w:val="24"/>
          <w:szCs w:val="24"/>
          <w:rPrChange w:id="678" w:author="Samantha Parks" w:date="2018-04-09T16:10:00Z">
            <w:rPr/>
          </w:rPrChange>
        </w:rPr>
        <w:t xml:space="preserve"> too. B</w:t>
      </w:r>
      <w:r w:rsidR="00C61F1B">
        <w:rPr>
          <w:rFonts w:ascii="Times New Roman" w:hAnsi="Times New Roman" w:cs="Times New Roman"/>
          <w:sz w:val="24"/>
          <w:szCs w:val="24"/>
        </w:rPr>
        <w:t xml:space="preserve">ut then for the last semester, </w:t>
      </w:r>
      <w:r w:rsidR="00AA02D2" w:rsidRPr="00B93F03">
        <w:rPr>
          <w:rFonts w:ascii="Times New Roman" w:hAnsi="Times New Roman" w:cs="Times New Roman"/>
          <w:sz w:val="24"/>
          <w:szCs w:val="24"/>
          <w:rPrChange w:id="679" w:author="Samantha Parks" w:date="2018-04-09T16:10:00Z">
            <w:rPr/>
          </w:rPrChange>
        </w:rPr>
        <w:t xml:space="preserve"> I’ve been only teaching the graduates</w:t>
      </w:r>
      <w:r w:rsidR="000048FE">
        <w:rPr>
          <w:rFonts w:ascii="Times New Roman" w:hAnsi="Times New Roman" w:cs="Times New Roman"/>
          <w:sz w:val="24"/>
          <w:szCs w:val="24"/>
        </w:rPr>
        <w:t xml:space="preserve"> and undergraduates </w:t>
      </w:r>
      <w:r w:rsidR="00AA02D2" w:rsidRPr="00B93F03">
        <w:rPr>
          <w:rFonts w:ascii="Times New Roman" w:hAnsi="Times New Roman" w:cs="Times New Roman"/>
          <w:sz w:val="24"/>
          <w:szCs w:val="24"/>
          <w:rPrChange w:id="680" w:author="Samantha Parks" w:date="2018-04-09T16:10:00Z">
            <w:rPr/>
          </w:rPrChange>
        </w:rPr>
        <w:t>interested in healthcare. And because that’s my love I make it their love</w:t>
      </w:r>
      <w:ins w:id="681" w:author="John Quinn" w:date="2018-04-08T13:35:00Z">
        <w:r w:rsidR="00395479" w:rsidRPr="00B93F03">
          <w:rPr>
            <w:rFonts w:ascii="Times New Roman" w:hAnsi="Times New Roman" w:cs="Times New Roman"/>
            <w:sz w:val="24"/>
            <w:szCs w:val="24"/>
            <w:rPrChange w:id="682" w:author="Samantha Parks" w:date="2018-04-09T16:10:00Z">
              <w:rPr/>
            </w:rPrChange>
          </w:rPr>
          <w:t>,</w:t>
        </w:r>
      </w:ins>
      <w:r w:rsidR="00AA02D2" w:rsidRPr="00B93F03">
        <w:rPr>
          <w:rFonts w:ascii="Times New Roman" w:hAnsi="Times New Roman" w:cs="Times New Roman"/>
          <w:sz w:val="24"/>
          <w:szCs w:val="24"/>
          <w:rPrChange w:id="683" w:author="Samantha Parks" w:date="2018-04-09T16:10:00Z">
            <w:rPr/>
          </w:rPrChange>
        </w:rPr>
        <w:t xml:space="preserve"> too. So I used to take them out for field trips, and take them to the hospital to go through</w:t>
      </w:r>
      <w:r w:rsidR="00C61F1B">
        <w:rPr>
          <w:rFonts w:ascii="Times New Roman" w:hAnsi="Times New Roman" w:cs="Times New Roman"/>
          <w:sz w:val="24"/>
          <w:szCs w:val="24"/>
        </w:rPr>
        <w:t xml:space="preserve"> the ER, the Pharmacy</w:t>
      </w:r>
      <w:r w:rsidR="00AA02D2" w:rsidRPr="00B93F03">
        <w:rPr>
          <w:rFonts w:ascii="Times New Roman" w:hAnsi="Times New Roman" w:cs="Times New Roman"/>
          <w:sz w:val="24"/>
          <w:szCs w:val="24"/>
          <w:rPrChange w:id="684" w:author="Samantha Parks" w:date="2018-04-09T16:10:00Z">
            <w:rPr/>
          </w:rPrChange>
        </w:rPr>
        <w:t xml:space="preserve"> </w:t>
      </w:r>
      <w:r w:rsidR="00C61F1B">
        <w:rPr>
          <w:rFonts w:ascii="Times New Roman" w:hAnsi="Times New Roman" w:cs="Times New Roman"/>
          <w:sz w:val="24"/>
          <w:szCs w:val="24"/>
        </w:rPr>
        <w:t xml:space="preserve">and </w:t>
      </w:r>
      <w:r w:rsidR="00AA02D2" w:rsidRPr="00B93F03">
        <w:rPr>
          <w:rFonts w:ascii="Times New Roman" w:hAnsi="Times New Roman" w:cs="Times New Roman"/>
          <w:sz w:val="24"/>
          <w:szCs w:val="24"/>
          <w:rPrChange w:id="685" w:author="Samantha Parks" w:date="2018-04-09T16:10:00Z">
            <w:rPr/>
          </w:rPrChange>
        </w:rPr>
        <w:t xml:space="preserve">the X-Ray department </w:t>
      </w:r>
      <w:r w:rsidR="00C61F1B">
        <w:rPr>
          <w:rFonts w:ascii="Times New Roman" w:hAnsi="Times New Roman" w:cs="Times New Roman"/>
          <w:sz w:val="24"/>
          <w:szCs w:val="24"/>
        </w:rPr>
        <w:t xml:space="preserve">where they could </w:t>
      </w:r>
      <w:r w:rsidR="00AA02D2" w:rsidRPr="00B93F03">
        <w:rPr>
          <w:rFonts w:ascii="Times New Roman" w:hAnsi="Times New Roman" w:cs="Times New Roman"/>
          <w:sz w:val="24"/>
          <w:szCs w:val="24"/>
          <w:rPrChange w:id="686" w:author="Samantha Parks" w:date="2018-04-09T16:10:00Z">
            <w:rPr/>
          </w:rPrChange>
        </w:rPr>
        <w:t xml:space="preserve">see </w:t>
      </w:r>
      <w:r w:rsidR="007E70D4">
        <w:rPr>
          <w:rFonts w:ascii="Times New Roman" w:hAnsi="Times New Roman" w:cs="Times New Roman"/>
          <w:sz w:val="24"/>
          <w:szCs w:val="24"/>
        </w:rPr>
        <w:t xml:space="preserve">what </w:t>
      </w:r>
      <w:r w:rsidR="00AA02D2" w:rsidRPr="00B93F03">
        <w:rPr>
          <w:rFonts w:ascii="Times New Roman" w:hAnsi="Times New Roman" w:cs="Times New Roman"/>
          <w:sz w:val="24"/>
          <w:szCs w:val="24"/>
          <w:rPrChange w:id="687" w:author="Samantha Parks" w:date="2018-04-09T16:10:00Z">
            <w:rPr/>
          </w:rPrChange>
        </w:rPr>
        <w:t>a cat scan</w:t>
      </w:r>
      <w:r w:rsidR="00EF00A5" w:rsidRPr="00B93F03">
        <w:rPr>
          <w:rFonts w:ascii="Times New Roman" w:hAnsi="Times New Roman" w:cs="Times New Roman"/>
          <w:sz w:val="24"/>
          <w:szCs w:val="24"/>
          <w:rPrChange w:id="688" w:author="Samantha Parks" w:date="2018-04-09T16:10:00Z">
            <w:rPr/>
          </w:rPrChange>
        </w:rPr>
        <w:t xml:space="preserve"> is and </w:t>
      </w:r>
      <w:r w:rsidR="00AA02D2" w:rsidRPr="00B93F03">
        <w:rPr>
          <w:rFonts w:ascii="Times New Roman" w:hAnsi="Times New Roman" w:cs="Times New Roman"/>
          <w:sz w:val="24"/>
          <w:szCs w:val="24"/>
          <w:rPrChange w:id="689" w:author="Samantha Parks" w:date="2018-04-09T16:10:00Z">
            <w:rPr/>
          </w:rPrChange>
        </w:rPr>
        <w:t xml:space="preserve">a MRI and all </w:t>
      </w:r>
      <w:r w:rsidR="00C61F1B">
        <w:rPr>
          <w:rFonts w:ascii="Times New Roman" w:hAnsi="Times New Roman" w:cs="Times New Roman"/>
          <w:sz w:val="24"/>
          <w:szCs w:val="24"/>
        </w:rPr>
        <w:t>the new technology.</w:t>
      </w:r>
      <w:r w:rsidR="007E70D4">
        <w:rPr>
          <w:rFonts w:ascii="Times New Roman" w:hAnsi="Times New Roman" w:cs="Times New Roman"/>
          <w:sz w:val="24"/>
          <w:szCs w:val="24"/>
        </w:rPr>
        <w:t xml:space="preserve"> </w:t>
      </w:r>
      <w:r w:rsidR="00EF00A5" w:rsidRPr="00B93F03">
        <w:rPr>
          <w:rFonts w:ascii="Times New Roman" w:hAnsi="Times New Roman" w:cs="Times New Roman"/>
          <w:sz w:val="24"/>
          <w:szCs w:val="24"/>
          <w:rPrChange w:id="690" w:author="Samantha Parks" w:date="2018-04-09T16:10:00Z">
            <w:rPr/>
          </w:rPrChange>
        </w:rPr>
        <w:t>But I can’t say I like one more than the other. The graduate students were challenging, but I love the kids! I shouldn’t say that, but I did.</w:t>
      </w:r>
    </w:p>
    <w:p w:rsidR="00EF00A5" w:rsidRPr="00B93F03" w:rsidRDefault="00EF00A5">
      <w:pPr>
        <w:spacing w:line="480" w:lineRule="auto"/>
        <w:rPr>
          <w:rFonts w:ascii="Times New Roman" w:hAnsi="Times New Roman" w:cs="Times New Roman"/>
          <w:sz w:val="24"/>
          <w:szCs w:val="24"/>
          <w:rPrChange w:id="691" w:author="Samantha Parks" w:date="2018-04-09T16:10:00Z">
            <w:rPr/>
          </w:rPrChange>
        </w:rPr>
        <w:pPrChange w:id="692" w:author="Samantha Parks" w:date="2018-04-09T16:10:00Z">
          <w:pPr/>
        </w:pPrChange>
      </w:pPr>
      <w:r w:rsidRPr="00ED4432">
        <w:rPr>
          <w:rFonts w:ascii="Times New Roman" w:hAnsi="Times New Roman" w:cs="Times New Roman"/>
          <w:sz w:val="24"/>
          <w:szCs w:val="24"/>
          <w:u w:val="single"/>
          <w:rPrChange w:id="693" w:author="Samantha Parks" w:date="2018-04-09T16:15:00Z">
            <w:rPr/>
          </w:rPrChange>
        </w:rPr>
        <w:lastRenderedPageBreak/>
        <w:t>Samantha:</w:t>
      </w:r>
      <w:r w:rsidRPr="00B93F03">
        <w:rPr>
          <w:rFonts w:ascii="Times New Roman" w:hAnsi="Times New Roman" w:cs="Times New Roman"/>
          <w:sz w:val="24"/>
          <w:szCs w:val="24"/>
          <w:rPrChange w:id="694" w:author="Samantha Parks" w:date="2018-04-09T16:10:00Z">
            <w:rPr/>
          </w:rPrChange>
        </w:rPr>
        <w:t xml:space="preserve"> So when you returned as a professor, what were some of the changes you saw either on campus, you know acquiring new buildings? Or in administration? Or even in the student body?</w:t>
      </w:r>
    </w:p>
    <w:p w:rsidR="00EF00A5" w:rsidRPr="00B93F03" w:rsidRDefault="00EF00A5">
      <w:pPr>
        <w:spacing w:line="480" w:lineRule="auto"/>
        <w:rPr>
          <w:rFonts w:ascii="Times New Roman" w:hAnsi="Times New Roman" w:cs="Times New Roman"/>
          <w:sz w:val="24"/>
          <w:szCs w:val="24"/>
          <w:rPrChange w:id="695" w:author="Samantha Parks" w:date="2018-04-09T16:10:00Z">
            <w:rPr/>
          </w:rPrChange>
        </w:rPr>
        <w:pPrChange w:id="696" w:author="Samantha Parks" w:date="2018-04-09T16:10:00Z">
          <w:pPr/>
        </w:pPrChange>
      </w:pPr>
      <w:r w:rsidRPr="00ED4432">
        <w:rPr>
          <w:rFonts w:ascii="Times New Roman" w:hAnsi="Times New Roman" w:cs="Times New Roman"/>
          <w:sz w:val="24"/>
          <w:szCs w:val="24"/>
          <w:u w:val="single"/>
          <w:rPrChange w:id="697" w:author="Samantha Parks" w:date="2018-04-09T16:15:00Z">
            <w:rPr/>
          </w:rPrChange>
        </w:rPr>
        <w:t>Dr. Chapdelaine:</w:t>
      </w:r>
      <w:r w:rsidRPr="00B93F03">
        <w:rPr>
          <w:rFonts w:ascii="Times New Roman" w:hAnsi="Times New Roman" w:cs="Times New Roman"/>
          <w:sz w:val="24"/>
          <w:szCs w:val="24"/>
          <w:rPrChange w:id="698" w:author="Samantha Parks" w:date="2018-04-09T16:10:00Z">
            <w:rPr/>
          </w:rPrChange>
        </w:rPr>
        <w:t xml:space="preserve"> Well</w:t>
      </w:r>
      <w:r w:rsidR="000048FE">
        <w:rPr>
          <w:rFonts w:ascii="Times New Roman" w:hAnsi="Times New Roman" w:cs="Times New Roman"/>
          <w:sz w:val="24"/>
          <w:szCs w:val="24"/>
        </w:rPr>
        <w:t xml:space="preserve">, </w:t>
      </w:r>
      <w:r w:rsidRPr="00B93F03">
        <w:rPr>
          <w:rFonts w:ascii="Times New Roman" w:hAnsi="Times New Roman" w:cs="Times New Roman"/>
          <w:sz w:val="24"/>
          <w:szCs w:val="24"/>
          <w:rPrChange w:id="699" w:author="Samantha Parks" w:date="2018-04-09T16:10:00Z">
            <w:rPr/>
          </w:rPrChange>
        </w:rPr>
        <w:t>we had forty graduating in our cla</w:t>
      </w:r>
      <w:r w:rsidR="007E70D4">
        <w:rPr>
          <w:rFonts w:ascii="Times New Roman" w:hAnsi="Times New Roman" w:cs="Times New Roman"/>
          <w:sz w:val="24"/>
          <w:szCs w:val="24"/>
        </w:rPr>
        <w:t>ss, I think…</w:t>
      </w:r>
      <w:r w:rsidRPr="00B93F03">
        <w:rPr>
          <w:rFonts w:ascii="Times New Roman" w:hAnsi="Times New Roman" w:cs="Times New Roman"/>
          <w:sz w:val="24"/>
          <w:szCs w:val="24"/>
          <w:rPrChange w:id="700" w:author="Samantha Parks" w:date="2018-04-09T16:10:00Z">
            <w:rPr/>
          </w:rPrChange>
        </w:rPr>
        <w:t xml:space="preserve">in ’80 </w:t>
      </w:r>
      <w:r w:rsidR="007E70D4">
        <w:rPr>
          <w:rFonts w:ascii="Times New Roman" w:hAnsi="Times New Roman" w:cs="Times New Roman"/>
          <w:sz w:val="24"/>
          <w:szCs w:val="24"/>
        </w:rPr>
        <w:t>we probably had</w:t>
      </w:r>
      <w:r w:rsidRPr="00B93F03">
        <w:rPr>
          <w:rFonts w:ascii="Times New Roman" w:hAnsi="Times New Roman" w:cs="Times New Roman"/>
          <w:sz w:val="24"/>
          <w:szCs w:val="24"/>
          <w:rPrChange w:id="701" w:author="Samantha Parks" w:date="2018-04-09T16:10:00Z">
            <w:rPr/>
          </w:rPrChange>
        </w:rPr>
        <w:t xml:space="preserve"> 300 graduating. </w:t>
      </w:r>
      <w:ins w:id="702" w:author="John Quinn" w:date="2018-04-08T13:35:00Z">
        <w:r w:rsidR="00395479" w:rsidRPr="00B93F03">
          <w:rPr>
            <w:rFonts w:ascii="Times New Roman" w:hAnsi="Times New Roman" w:cs="Times New Roman"/>
            <w:sz w:val="24"/>
            <w:szCs w:val="24"/>
            <w:rPrChange w:id="703" w:author="Samantha Parks" w:date="2018-04-09T16:10:00Z">
              <w:rPr/>
            </w:rPrChange>
          </w:rPr>
          <w:t>…</w:t>
        </w:r>
      </w:ins>
      <w:del w:id="704" w:author="John Quinn" w:date="2018-04-08T13:35:00Z">
        <w:r w:rsidRPr="00B93F03" w:rsidDel="00395479">
          <w:rPr>
            <w:rFonts w:ascii="Times New Roman" w:hAnsi="Times New Roman" w:cs="Times New Roman"/>
            <w:sz w:val="24"/>
            <w:szCs w:val="24"/>
            <w:rPrChange w:id="705" w:author="Samantha Parks" w:date="2018-04-09T16:10:00Z">
              <w:rPr/>
            </w:rPrChange>
          </w:rPr>
          <w:delText xml:space="preserve">I’m not, </w:delText>
        </w:r>
      </w:del>
      <w:r w:rsidRPr="00B93F03">
        <w:rPr>
          <w:rFonts w:ascii="Times New Roman" w:hAnsi="Times New Roman" w:cs="Times New Roman"/>
          <w:sz w:val="24"/>
          <w:szCs w:val="24"/>
          <w:rPrChange w:id="706" w:author="Samantha Parks" w:date="2018-04-09T16:10:00Z">
            <w:rPr/>
          </w:rPrChange>
        </w:rPr>
        <w:t>I guess that because now we</w:t>
      </w:r>
      <w:r w:rsidR="00EB404F" w:rsidRPr="00B93F03">
        <w:rPr>
          <w:rFonts w:ascii="Times New Roman" w:hAnsi="Times New Roman" w:cs="Times New Roman"/>
          <w:sz w:val="24"/>
          <w:szCs w:val="24"/>
          <w:rPrChange w:id="707" w:author="Samantha Parks" w:date="2018-04-09T16:10:00Z">
            <w:rPr/>
          </w:rPrChange>
        </w:rPr>
        <w:t>’re up to about 600.</w:t>
      </w:r>
      <w:del w:id="708" w:author="John Quinn" w:date="2018-04-08T13:35:00Z">
        <w:r w:rsidR="00EB404F" w:rsidRPr="00B93F03" w:rsidDel="00395479">
          <w:rPr>
            <w:rFonts w:ascii="Times New Roman" w:hAnsi="Times New Roman" w:cs="Times New Roman"/>
            <w:sz w:val="24"/>
            <w:szCs w:val="24"/>
            <w:rPrChange w:id="709" w:author="Samantha Parks" w:date="2018-04-09T16:10:00Z">
              <w:rPr/>
            </w:rPrChange>
          </w:rPr>
          <w:delText xml:space="preserve"> Miley, not </w:delText>
        </w:r>
        <w:r w:rsidRPr="00B93F03" w:rsidDel="00395479">
          <w:rPr>
            <w:rFonts w:ascii="Times New Roman" w:hAnsi="Times New Roman" w:cs="Times New Roman"/>
            <w:sz w:val="24"/>
            <w:szCs w:val="24"/>
            <w:rPrChange w:id="710" w:author="Samantha Parks" w:date="2018-04-09T16:10:00Z">
              <w:rPr/>
            </w:rPrChange>
          </w:rPr>
          <w:delText>Mile</w:delText>
        </w:r>
        <w:r w:rsidR="000C686A" w:rsidRPr="00B93F03" w:rsidDel="00395479">
          <w:rPr>
            <w:rFonts w:ascii="Times New Roman" w:hAnsi="Times New Roman" w:cs="Times New Roman"/>
            <w:sz w:val="24"/>
            <w:szCs w:val="24"/>
            <w:rPrChange w:id="711" w:author="Samantha Parks" w:date="2018-04-09T16:10:00Z">
              <w:rPr/>
            </w:rPrChange>
          </w:rPr>
          <w:delText>y</w:delText>
        </w:r>
      </w:del>
      <w:r w:rsidR="000C686A" w:rsidRPr="00B93F03">
        <w:rPr>
          <w:rFonts w:ascii="Times New Roman" w:hAnsi="Times New Roman" w:cs="Times New Roman"/>
          <w:sz w:val="24"/>
          <w:szCs w:val="24"/>
          <w:rPrChange w:id="712" w:author="Samantha Parks" w:date="2018-04-09T16:10:00Z">
            <w:rPr/>
          </w:rPrChange>
        </w:rPr>
        <w:t xml:space="preserve"> You got Our Lady of Mercy </w:t>
      </w:r>
      <w:r w:rsidR="00C61F1B">
        <w:rPr>
          <w:rFonts w:ascii="Times New Roman" w:hAnsi="Times New Roman" w:cs="Times New Roman"/>
          <w:sz w:val="24"/>
          <w:szCs w:val="24"/>
        </w:rPr>
        <w:t>Chapel,</w:t>
      </w:r>
      <w:r w:rsidR="000C686A" w:rsidRPr="00B93F03">
        <w:rPr>
          <w:rFonts w:ascii="Times New Roman" w:hAnsi="Times New Roman" w:cs="Times New Roman"/>
          <w:sz w:val="24"/>
          <w:szCs w:val="24"/>
          <w:rPrChange w:id="713" w:author="Samantha Parks" w:date="2018-04-09T16:10:00Z">
            <w:rPr/>
          </w:rPrChange>
        </w:rPr>
        <w:t xml:space="preserve"> the Gatehouse</w:t>
      </w:r>
      <w:r w:rsidR="00C61F1B">
        <w:rPr>
          <w:rFonts w:ascii="Times New Roman" w:hAnsi="Times New Roman" w:cs="Times New Roman"/>
          <w:sz w:val="24"/>
          <w:szCs w:val="24"/>
        </w:rPr>
        <w:t>,</w:t>
      </w:r>
      <w:r w:rsidR="007E70D4">
        <w:rPr>
          <w:rFonts w:ascii="Times New Roman" w:hAnsi="Times New Roman" w:cs="Times New Roman"/>
          <w:sz w:val="24"/>
          <w:szCs w:val="24"/>
        </w:rPr>
        <w:t xml:space="preserve"> </w:t>
      </w:r>
      <w:r w:rsidR="000C686A" w:rsidRPr="00B93F03">
        <w:rPr>
          <w:rFonts w:ascii="Times New Roman" w:hAnsi="Times New Roman" w:cs="Times New Roman"/>
          <w:sz w:val="24"/>
          <w:szCs w:val="24"/>
          <w:rPrChange w:id="714" w:author="Samantha Parks" w:date="2018-04-09T16:10:00Z">
            <w:rPr/>
          </w:rPrChange>
        </w:rPr>
        <w:t>McAuley</w:t>
      </w:r>
      <w:r w:rsidR="00C61F1B">
        <w:rPr>
          <w:rFonts w:ascii="Times New Roman" w:hAnsi="Times New Roman" w:cs="Times New Roman"/>
          <w:sz w:val="24"/>
          <w:szCs w:val="24"/>
        </w:rPr>
        <w:t xml:space="preserve"> and the new </w:t>
      </w:r>
      <w:r w:rsidR="007E70D4">
        <w:rPr>
          <w:rFonts w:ascii="Times New Roman" w:hAnsi="Times New Roman" w:cs="Times New Roman"/>
          <w:sz w:val="24"/>
          <w:szCs w:val="24"/>
        </w:rPr>
        <w:t xml:space="preserve">O’Hare with the latest addition! </w:t>
      </w:r>
      <w:r w:rsidR="000C686A" w:rsidRPr="00B93F03">
        <w:rPr>
          <w:rFonts w:ascii="Times New Roman" w:hAnsi="Times New Roman" w:cs="Times New Roman"/>
          <w:sz w:val="24"/>
          <w:szCs w:val="24"/>
          <w:rPrChange w:id="715" w:author="Samantha Parks" w:date="2018-04-09T16:10:00Z">
            <w:rPr/>
          </w:rPrChange>
        </w:rPr>
        <w:t xml:space="preserve"> I had been teaching part time and I t</w:t>
      </w:r>
      <w:r w:rsidR="007E70D4">
        <w:rPr>
          <w:rFonts w:ascii="Times New Roman" w:hAnsi="Times New Roman" w:cs="Times New Roman"/>
          <w:sz w:val="24"/>
          <w:szCs w:val="24"/>
        </w:rPr>
        <w:t>aught in O’Hare so I was somewhat</w:t>
      </w:r>
      <w:r w:rsidR="000C686A" w:rsidRPr="00B93F03">
        <w:rPr>
          <w:rFonts w:ascii="Times New Roman" w:hAnsi="Times New Roman" w:cs="Times New Roman"/>
          <w:sz w:val="24"/>
          <w:szCs w:val="24"/>
          <w:rPrChange w:id="716" w:author="Samantha Parks" w:date="2018-04-09T16:10:00Z">
            <w:rPr/>
          </w:rPrChange>
        </w:rPr>
        <w:t xml:space="preserve"> familiar with that. The library had been opened while I was here. And then other things were picking up. Like student campus center, the IT, the great big IT place. The extra dormitories. Miley expanded, and I’m not sure when Miley came into being, but</w:t>
      </w:r>
      <w:ins w:id="717" w:author="John Quinn" w:date="2018-04-08T13:37:00Z">
        <w:r w:rsidR="00395479" w:rsidRPr="00B93F03">
          <w:rPr>
            <w:rFonts w:ascii="Times New Roman" w:hAnsi="Times New Roman" w:cs="Times New Roman"/>
            <w:sz w:val="24"/>
            <w:szCs w:val="24"/>
            <w:rPrChange w:id="718" w:author="Samantha Parks" w:date="2018-04-09T16:10:00Z">
              <w:rPr/>
            </w:rPrChange>
          </w:rPr>
          <w:t>…</w:t>
        </w:r>
      </w:ins>
      <w:del w:id="719" w:author="John Quinn" w:date="2018-04-08T13:36:00Z">
        <w:r w:rsidR="000C686A" w:rsidRPr="00B93F03" w:rsidDel="00395479">
          <w:rPr>
            <w:rFonts w:ascii="Times New Roman" w:hAnsi="Times New Roman" w:cs="Times New Roman"/>
            <w:sz w:val="24"/>
            <w:szCs w:val="24"/>
            <w:rPrChange w:id="720" w:author="Samantha Parks" w:date="2018-04-09T16:10:00Z">
              <w:rPr/>
            </w:rPrChange>
          </w:rPr>
          <w:delText xml:space="preserve"> that I think was</w:delText>
        </w:r>
      </w:del>
      <w:r w:rsidR="000C686A" w:rsidRPr="00B93F03">
        <w:rPr>
          <w:rFonts w:ascii="Times New Roman" w:hAnsi="Times New Roman" w:cs="Times New Roman"/>
          <w:sz w:val="24"/>
          <w:szCs w:val="24"/>
          <w:rPrChange w:id="721" w:author="Samantha Parks" w:date="2018-04-09T16:10:00Z">
            <w:rPr/>
          </w:rPrChange>
        </w:rPr>
        <w:t>, I think I was here when Miley was built.</w:t>
      </w:r>
      <w:ins w:id="722" w:author="John Quinn" w:date="2018-04-08T13:37:00Z">
        <w:r w:rsidR="00395479" w:rsidRPr="00B93F03">
          <w:rPr>
            <w:rStyle w:val="FootnoteReference"/>
            <w:rFonts w:ascii="Times New Roman" w:hAnsi="Times New Roman" w:cs="Times New Roman"/>
            <w:sz w:val="24"/>
            <w:szCs w:val="24"/>
            <w:rPrChange w:id="723" w:author="Samantha Parks" w:date="2018-04-09T16:10:00Z">
              <w:rPr>
                <w:rStyle w:val="FootnoteReference"/>
              </w:rPr>
            </w:rPrChange>
          </w:rPr>
          <w:footnoteReference w:id="6"/>
        </w:r>
      </w:ins>
      <w:r w:rsidR="000C686A" w:rsidRPr="00B93F03">
        <w:rPr>
          <w:rFonts w:ascii="Times New Roman" w:hAnsi="Times New Roman" w:cs="Times New Roman"/>
          <w:sz w:val="24"/>
          <w:szCs w:val="24"/>
          <w:rPrChange w:id="725" w:author="Samantha Parks" w:date="2018-04-09T16:10:00Z">
            <w:rPr/>
          </w:rPrChange>
        </w:rPr>
        <w:t xml:space="preserve"> I think I was, I’m not sure if you have the history on when Miley was built. Administration had changed</w:t>
      </w:r>
      <w:r w:rsidR="000048FE">
        <w:rPr>
          <w:rFonts w:ascii="Times New Roman" w:hAnsi="Times New Roman" w:cs="Times New Roman"/>
          <w:sz w:val="24"/>
          <w:szCs w:val="24"/>
        </w:rPr>
        <w:t>.</w:t>
      </w:r>
      <w:r w:rsidR="000C686A" w:rsidRPr="00B93F03">
        <w:rPr>
          <w:rFonts w:ascii="Times New Roman" w:hAnsi="Times New Roman" w:cs="Times New Roman"/>
          <w:sz w:val="24"/>
          <w:szCs w:val="24"/>
          <w:rPrChange w:id="726" w:author="Samantha Parks" w:date="2018-04-09T16:10:00Z">
            <w:rPr/>
          </w:rPrChange>
        </w:rPr>
        <w:t xml:space="preserve"> Oh! That’s the other thing that w</w:t>
      </w:r>
      <w:r w:rsidR="007E70D4">
        <w:rPr>
          <w:rFonts w:ascii="Times New Roman" w:hAnsi="Times New Roman" w:cs="Times New Roman"/>
          <w:sz w:val="24"/>
          <w:szCs w:val="24"/>
        </w:rPr>
        <w:t>as very obvious. The few that a</w:t>
      </w:r>
      <w:r w:rsidR="000C686A" w:rsidRPr="00B93F03">
        <w:rPr>
          <w:rFonts w:ascii="Times New Roman" w:hAnsi="Times New Roman" w:cs="Times New Roman"/>
          <w:sz w:val="24"/>
          <w:szCs w:val="24"/>
          <w:rPrChange w:id="727" w:author="Samantha Parks" w:date="2018-04-09T16:10:00Z">
            <w:rPr/>
          </w:rPrChange>
        </w:rPr>
        <w:t>re Sisters of Mercy</w:t>
      </w:r>
      <w:r w:rsidR="00060BDD">
        <w:rPr>
          <w:rFonts w:ascii="Times New Roman" w:hAnsi="Times New Roman" w:cs="Times New Roman"/>
          <w:sz w:val="24"/>
          <w:szCs w:val="24"/>
        </w:rPr>
        <w:t xml:space="preserve"> are </w:t>
      </w:r>
      <w:r w:rsidR="000C686A" w:rsidRPr="00B93F03">
        <w:rPr>
          <w:rFonts w:ascii="Times New Roman" w:hAnsi="Times New Roman" w:cs="Times New Roman"/>
          <w:sz w:val="24"/>
          <w:szCs w:val="24"/>
          <w:rPrChange w:id="728" w:author="Samantha Parks" w:date="2018-04-09T16:10:00Z">
            <w:rPr/>
          </w:rPrChange>
        </w:rPr>
        <w:t xml:space="preserve">dressed in lay clothes </w:t>
      </w:r>
      <w:r w:rsidR="00434265" w:rsidRPr="00B93F03">
        <w:rPr>
          <w:rFonts w:ascii="Times New Roman" w:hAnsi="Times New Roman" w:cs="Times New Roman"/>
          <w:sz w:val="24"/>
          <w:szCs w:val="24"/>
          <w:rPrChange w:id="729" w:author="Samantha Parks" w:date="2018-04-09T16:10:00Z">
            <w:rPr/>
          </w:rPrChange>
        </w:rPr>
        <w:t xml:space="preserve">so that you </w:t>
      </w:r>
      <w:r w:rsidR="00060BDD">
        <w:rPr>
          <w:rFonts w:ascii="Times New Roman" w:hAnsi="Times New Roman" w:cs="Times New Roman"/>
          <w:sz w:val="24"/>
          <w:szCs w:val="24"/>
        </w:rPr>
        <w:t xml:space="preserve">really couldn’t </w:t>
      </w:r>
      <w:r w:rsidR="00434265" w:rsidRPr="00B93F03">
        <w:rPr>
          <w:rFonts w:ascii="Times New Roman" w:hAnsi="Times New Roman" w:cs="Times New Roman"/>
          <w:sz w:val="24"/>
          <w:szCs w:val="24"/>
          <w:rPrChange w:id="730" w:author="Samantha Parks" w:date="2018-04-09T16:10:00Z">
            <w:rPr/>
          </w:rPrChange>
        </w:rPr>
        <w:t>tell,</w:t>
      </w:r>
      <w:r w:rsidR="000C686A" w:rsidRPr="00B93F03">
        <w:rPr>
          <w:rFonts w:ascii="Times New Roman" w:hAnsi="Times New Roman" w:cs="Times New Roman"/>
          <w:sz w:val="24"/>
          <w:szCs w:val="24"/>
          <w:rPrChange w:id="731" w:author="Samantha Parks" w:date="2018-04-09T16:10:00Z">
            <w:rPr/>
          </w:rPrChange>
        </w:rPr>
        <w:t xml:space="preserve"> </w:t>
      </w:r>
      <w:r w:rsidR="00434265" w:rsidRPr="00B93F03">
        <w:rPr>
          <w:rFonts w:ascii="Times New Roman" w:hAnsi="Times New Roman" w:cs="Times New Roman"/>
          <w:sz w:val="24"/>
          <w:szCs w:val="24"/>
          <w:rPrChange w:id="732" w:author="Samantha Parks" w:date="2018-04-09T16:10:00Z">
            <w:rPr/>
          </w:rPrChange>
        </w:rPr>
        <w:t>but it looked as though</w:t>
      </w:r>
      <w:r w:rsidR="00DE732B" w:rsidRPr="00B93F03">
        <w:rPr>
          <w:rFonts w:ascii="Times New Roman" w:hAnsi="Times New Roman" w:cs="Times New Roman"/>
          <w:sz w:val="24"/>
          <w:szCs w:val="24"/>
          <w:rPrChange w:id="733" w:author="Samantha Parks" w:date="2018-04-09T16:10:00Z">
            <w:rPr/>
          </w:rPrChange>
        </w:rPr>
        <w:t xml:space="preserve"> actually </w:t>
      </w:r>
      <w:r w:rsidR="00060BDD">
        <w:rPr>
          <w:rFonts w:ascii="Times New Roman" w:hAnsi="Times New Roman" w:cs="Times New Roman"/>
          <w:sz w:val="24"/>
          <w:szCs w:val="24"/>
        </w:rPr>
        <w:t>there is</w:t>
      </w:r>
      <w:r w:rsidR="00DE732B" w:rsidRPr="00B93F03">
        <w:rPr>
          <w:rFonts w:ascii="Times New Roman" w:hAnsi="Times New Roman" w:cs="Times New Roman"/>
          <w:sz w:val="24"/>
          <w:szCs w:val="24"/>
          <w:rPrChange w:id="734" w:author="Samantha Parks" w:date="2018-04-09T16:10:00Z">
            <w:rPr/>
          </w:rPrChange>
        </w:rPr>
        <w:t xml:space="preserve"> probably</w:t>
      </w:r>
      <w:r w:rsidR="00434265" w:rsidRPr="00B93F03">
        <w:rPr>
          <w:rFonts w:ascii="Times New Roman" w:hAnsi="Times New Roman" w:cs="Times New Roman"/>
          <w:sz w:val="24"/>
          <w:szCs w:val="24"/>
          <w:rPrChange w:id="735" w:author="Samantha Parks" w:date="2018-04-09T16:10:00Z">
            <w:rPr/>
          </w:rPrChange>
        </w:rPr>
        <w:t xml:space="preserve"> a ninety percent lay faculty </w:t>
      </w:r>
      <w:r w:rsidR="00060BDD">
        <w:rPr>
          <w:rFonts w:ascii="Times New Roman" w:hAnsi="Times New Roman" w:cs="Times New Roman"/>
          <w:sz w:val="24"/>
          <w:szCs w:val="24"/>
        </w:rPr>
        <w:t xml:space="preserve">due to the </w:t>
      </w:r>
      <w:r w:rsidR="00DE732B" w:rsidRPr="00B93F03">
        <w:rPr>
          <w:rFonts w:ascii="Times New Roman" w:hAnsi="Times New Roman" w:cs="Times New Roman"/>
          <w:sz w:val="24"/>
          <w:szCs w:val="24"/>
          <w:rPrChange w:id="736" w:author="Samantha Parks" w:date="2018-04-09T16:10:00Z">
            <w:rPr/>
          </w:rPrChange>
        </w:rPr>
        <w:t>decline in</w:t>
      </w:r>
      <w:r w:rsidR="000048FE">
        <w:rPr>
          <w:rFonts w:ascii="Times New Roman" w:hAnsi="Times New Roman" w:cs="Times New Roman"/>
          <w:sz w:val="24"/>
          <w:szCs w:val="24"/>
        </w:rPr>
        <w:t xml:space="preserve"> religious</w:t>
      </w:r>
      <w:r w:rsidR="00434265" w:rsidRPr="00B93F03">
        <w:rPr>
          <w:rFonts w:ascii="Times New Roman" w:hAnsi="Times New Roman" w:cs="Times New Roman"/>
          <w:sz w:val="24"/>
          <w:szCs w:val="24"/>
          <w:rPrChange w:id="737" w:author="Samantha Parks" w:date="2018-04-09T16:10:00Z">
            <w:rPr/>
          </w:rPrChange>
        </w:rPr>
        <w:t>, and that was one of the big things. Plus I got to realize that a lot of the people I had known from the past were still around he</w:t>
      </w:r>
      <w:r w:rsidR="0070343F" w:rsidRPr="00B93F03">
        <w:rPr>
          <w:rFonts w:ascii="Times New Roman" w:hAnsi="Times New Roman" w:cs="Times New Roman"/>
          <w:sz w:val="24"/>
          <w:szCs w:val="24"/>
          <w:rPrChange w:id="738" w:author="Samantha Parks" w:date="2018-04-09T16:10:00Z">
            <w:rPr/>
          </w:rPrChange>
        </w:rPr>
        <w:t xml:space="preserve">re when I was a student. </w:t>
      </w:r>
      <w:r w:rsidR="00DE732B" w:rsidRPr="00B93F03">
        <w:rPr>
          <w:rFonts w:ascii="Times New Roman" w:hAnsi="Times New Roman" w:cs="Times New Roman"/>
          <w:sz w:val="24"/>
          <w:szCs w:val="24"/>
          <w:rPrChange w:id="739" w:author="Samantha Parks" w:date="2018-04-09T16:10:00Z">
            <w:rPr/>
          </w:rPrChange>
        </w:rPr>
        <w:t>Sister Lucille and Sister Sheila were the administrators for most of my tenure here, and I just have the greatest respect for the two of them. And then when Sister Lucille retired, Sister Therese took over</w:t>
      </w:r>
      <w:r w:rsidR="00BD3F80" w:rsidRPr="00B93F03">
        <w:rPr>
          <w:rFonts w:ascii="Times New Roman" w:hAnsi="Times New Roman" w:cs="Times New Roman"/>
          <w:sz w:val="24"/>
          <w:szCs w:val="24"/>
          <w:rPrChange w:id="740" w:author="Samantha Parks" w:date="2018-04-09T16:10:00Z">
            <w:rPr/>
          </w:rPrChange>
        </w:rPr>
        <w:t>,</w:t>
      </w:r>
      <w:r w:rsidR="00DE732B" w:rsidRPr="00B93F03">
        <w:rPr>
          <w:rFonts w:ascii="Times New Roman" w:hAnsi="Times New Roman" w:cs="Times New Roman"/>
          <w:sz w:val="24"/>
          <w:szCs w:val="24"/>
          <w:rPrChange w:id="741" w:author="Samantha Parks" w:date="2018-04-09T16:10:00Z">
            <w:rPr/>
          </w:rPrChange>
        </w:rPr>
        <w:t xml:space="preserve"> and her leadership style was a </w:t>
      </w:r>
      <w:r w:rsidR="00BD3F80" w:rsidRPr="00B93F03">
        <w:rPr>
          <w:rFonts w:ascii="Times New Roman" w:hAnsi="Times New Roman" w:cs="Times New Roman"/>
          <w:sz w:val="24"/>
          <w:szCs w:val="24"/>
          <w:rPrChange w:id="742" w:author="Samantha Parks" w:date="2018-04-09T16:10:00Z">
            <w:rPr/>
          </w:rPrChange>
        </w:rPr>
        <w:t xml:space="preserve">little </w:t>
      </w:r>
      <w:r w:rsidR="00DE732B" w:rsidRPr="00B93F03">
        <w:rPr>
          <w:rFonts w:ascii="Times New Roman" w:hAnsi="Times New Roman" w:cs="Times New Roman"/>
          <w:sz w:val="24"/>
          <w:szCs w:val="24"/>
          <w:rPrChange w:id="743" w:author="Samantha Parks" w:date="2018-04-09T16:10:00Z">
            <w:rPr/>
          </w:rPrChange>
        </w:rPr>
        <w:t>bit different</w:t>
      </w:r>
      <w:r w:rsidR="00BD3F80" w:rsidRPr="00B93F03">
        <w:rPr>
          <w:rFonts w:ascii="Times New Roman" w:hAnsi="Times New Roman" w:cs="Times New Roman"/>
          <w:sz w:val="24"/>
          <w:szCs w:val="24"/>
          <w:rPrChange w:id="744" w:author="Samantha Parks" w:date="2018-04-09T16:10:00Z">
            <w:rPr/>
          </w:rPrChange>
        </w:rPr>
        <w:t>,</w:t>
      </w:r>
      <w:r w:rsidR="00DE732B" w:rsidRPr="00B93F03">
        <w:rPr>
          <w:rFonts w:ascii="Times New Roman" w:hAnsi="Times New Roman" w:cs="Times New Roman"/>
          <w:sz w:val="24"/>
          <w:szCs w:val="24"/>
          <w:rPrChange w:id="745" w:author="Samantha Parks" w:date="2018-04-09T16:10:00Z">
            <w:rPr/>
          </w:rPrChange>
        </w:rPr>
        <w:t xml:space="preserve"> but she’s </w:t>
      </w:r>
      <w:ins w:id="746" w:author="John Quinn" w:date="2018-04-08T13:37:00Z">
        <w:r w:rsidR="00395479" w:rsidRPr="00B93F03">
          <w:rPr>
            <w:rFonts w:ascii="Times New Roman" w:hAnsi="Times New Roman" w:cs="Times New Roman"/>
            <w:sz w:val="24"/>
            <w:szCs w:val="24"/>
            <w:rPrChange w:id="747" w:author="Samantha Parks" w:date="2018-04-09T16:10:00Z">
              <w:rPr/>
            </w:rPrChange>
          </w:rPr>
          <w:t xml:space="preserve">been a </w:t>
        </w:r>
      </w:ins>
      <w:del w:id="748" w:author="John Quinn" w:date="2018-04-08T13:37:00Z">
        <w:r w:rsidR="00DE732B" w:rsidRPr="00B93F03" w:rsidDel="00395479">
          <w:rPr>
            <w:rFonts w:ascii="Times New Roman" w:hAnsi="Times New Roman" w:cs="Times New Roman"/>
            <w:sz w:val="24"/>
            <w:szCs w:val="24"/>
            <w:rPrChange w:id="749" w:author="Samantha Parks" w:date="2018-04-09T16:10:00Z">
              <w:rPr/>
            </w:rPrChange>
          </w:rPr>
          <w:delText xml:space="preserve">done </w:delText>
        </w:r>
      </w:del>
      <w:r w:rsidR="00DE732B" w:rsidRPr="00B93F03">
        <w:rPr>
          <w:rFonts w:ascii="Times New Roman" w:hAnsi="Times New Roman" w:cs="Times New Roman"/>
          <w:sz w:val="24"/>
          <w:szCs w:val="24"/>
          <w:rPrChange w:id="750" w:author="Samantha Parks" w:date="2018-04-09T16:10:00Z">
            <w:rPr/>
          </w:rPrChange>
        </w:rPr>
        <w:t xml:space="preserve">dynamo on expanding this campus. I mean I can’t say </w:t>
      </w:r>
      <w:r w:rsidR="00BD3F80" w:rsidRPr="00B93F03">
        <w:rPr>
          <w:rFonts w:ascii="Times New Roman" w:hAnsi="Times New Roman" w:cs="Times New Roman"/>
          <w:sz w:val="24"/>
          <w:szCs w:val="24"/>
          <w:rPrChange w:id="751" w:author="Samantha Parks" w:date="2018-04-09T16:10:00Z">
            <w:rPr/>
          </w:rPrChange>
        </w:rPr>
        <w:t>how much! I mean Lucille did the McKillop Library, but Therese has done tremendous amounts at making this school what it is.</w:t>
      </w:r>
      <w:ins w:id="752" w:author="John Quinn" w:date="2018-04-08T13:39:00Z">
        <w:r w:rsidR="00395479" w:rsidRPr="00B93F03">
          <w:rPr>
            <w:rStyle w:val="FootnoteReference"/>
            <w:rFonts w:ascii="Times New Roman" w:hAnsi="Times New Roman" w:cs="Times New Roman"/>
            <w:sz w:val="24"/>
            <w:szCs w:val="24"/>
            <w:rPrChange w:id="753" w:author="Samantha Parks" w:date="2018-04-09T16:10:00Z">
              <w:rPr>
                <w:rStyle w:val="FootnoteReference"/>
              </w:rPr>
            </w:rPrChange>
          </w:rPr>
          <w:footnoteReference w:id="7"/>
        </w:r>
      </w:ins>
      <w:r w:rsidR="00BD3F80" w:rsidRPr="00B93F03">
        <w:rPr>
          <w:rFonts w:ascii="Times New Roman" w:hAnsi="Times New Roman" w:cs="Times New Roman"/>
          <w:sz w:val="24"/>
          <w:szCs w:val="24"/>
          <w:rPrChange w:id="755" w:author="Samantha Parks" w:date="2018-04-09T16:10:00Z">
            <w:rPr/>
          </w:rPrChange>
        </w:rPr>
        <w:t xml:space="preserve"> She was different as a leader. Didn’t roam the corridors as often and come in and talk to you, but she was aware of </w:t>
      </w:r>
      <w:r w:rsidR="00BD3F80" w:rsidRPr="00B93F03">
        <w:rPr>
          <w:rFonts w:ascii="Times New Roman" w:hAnsi="Times New Roman" w:cs="Times New Roman"/>
          <w:sz w:val="24"/>
          <w:szCs w:val="24"/>
          <w:rPrChange w:id="756" w:author="Samantha Parks" w:date="2018-04-09T16:10:00Z">
            <w:rPr/>
          </w:rPrChange>
        </w:rPr>
        <w:lastRenderedPageBreak/>
        <w:t>everything that was going on. And then when Sister Jane came in I think I was only here one year as a full time faculty, and now I see her all the time that I’m back part time, but Sister Lucille was a very dynamic leader, and I mean she just inspired</w:t>
      </w:r>
      <w:ins w:id="757" w:author="John Quinn" w:date="2018-04-08T13:38:00Z">
        <w:r w:rsidR="00395479" w:rsidRPr="00B93F03">
          <w:rPr>
            <w:rFonts w:ascii="Times New Roman" w:hAnsi="Times New Roman" w:cs="Times New Roman"/>
            <w:sz w:val="24"/>
            <w:szCs w:val="24"/>
            <w:rPrChange w:id="758" w:author="Samantha Parks" w:date="2018-04-09T16:10:00Z">
              <w:rPr/>
            </w:rPrChange>
          </w:rPr>
          <w:t>;</w:t>
        </w:r>
      </w:ins>
      <w:r w:rsidR="00BD3F80" w:rsidRPr="00B93F03">
        <w:rPr>
          <w:rFonts w:ascii="Times New Roman" w:hAnsi="Times New Roman" w:cs="Times New Roman"/>
          <w:sz w:val="24"/>
          <w:szCs w:val="24"/>
          <w:rPrChange w:id="759" w:author="Samantha Parks" w:date="2018-04-09T16:10:00Z">
            <w:rPr/>
          </w:rPrChange>
        </w:rPr>
        <w:t xml:space="preserve"> she had that charisma. Whereas Sister Therese didn’t quite have the charisma, but boy she had the go ahead.</w:t>
      </w:r>
      <w:r w:rsidR="00B839F7" w:rsidRPr="00B93F03">
        <w:rPr>
          <w:rFonts w:ascii="Times New Roman" w:hAnsi="Times New Roman" w:cs="Times New Roman"/>
          <w:sz w:val="24"/>
          <w:szCs w:val="24"/>
          <w:rPrChange w:id="760" w:author="Samantha Parks" w:date="2018-04-09T16:10:00Z">
            <w:rPr/>
          </w:rPrChange>
        </w:rPr>
        <w:t xml:space="preserve"> I’m sure you’ve heard that before! Oh</w:t>
      </w:r>
      <w:r w:rsidR="007E70D4">
        <w:rPr>
          <w:rFonts w:ascii="Times New Roman" w:hAnsi="Times New Roman" w:cs="Times New Roman"/>
          <w:sz w:val="24"/>
          <w:szCs w:val="24"/>
        </w:rPr>
        <w:t xml:space="preserve">, </w:t>
      </w:r>
      <w:r w:rsidR="00B839F7" w:rsidRPr="00B93F03">
        <w:rPr>
          <w:rFonts w:ascii="Times New Roman" w:hAnsi="Times New Roman" w:cs="Times New Roman"/>
          <w:sz w:val="24"/>
          <w:szCs w:val="24"/>
          <w:rPrChange w:id="761" w:author="Samantha Parks" w:date="2018-04-09T16:10:00Z">
            <w:rPr/>
          </w:rPrChange>
        </w:rPr>
        <w:t xml:space="preserve">Chris </w:t>
      </w:r>
      <w:ins w:id="762" w:author="John Quinn" w:date="2018-04-08T13:38:00Z">
        <w:r w:rsidR="00395479" w:rsidRPr="00B93F03">
          <w:rPr>
            <w:rFonts w:ascii="Times New Roman" w:hAnsi="Times New Roman" w:cs="Times New Roman"/>
            <w:sz w:val="24"/>
            <w:szCs w:val="24"/>
            <w:rPrChange w:id="763" w:author="Samantha Parks" w:date="2018-04-09T16:10:00Z">
              <w:rPr/>
            </w:rPrChange>
          </w:rPr>
          <w:t>Kiernan</w:t>
        </w:r>
      </w:ins>
      <w:del w:id="764" w:author="John Quinn" w:date="2018-04-08T13:38:00Z">
        <w:r w:rsidR="00B839F7" w:rsidRPr="00B93F03" w:rsidDel="00395479">
          <w:rPr>
            <w:rFonts w:ascii="Times New Roman" w:hAnsi="Times New Roman" w:cs="Times New Roman"/>
            <w:sz w:val="24"/>
            <w:szCs w:val="24"/>
            <w:rPrChange w:id="765" w:author="Samantha Parks" w:date="2018-04-09T16:10:00Z">
              <w:rPr/>
            </w:rPrChange>
          </w:rPr>
          <w:delText>Cannon</w:delText>
        </w:r>
      </w:del>
      <w:r w:rsidR="00B839F7" w:rsidRPr="00B93F03">
        <w:rPr>
          <w:rFonts w:ascii="Times New Roman" w:hAnsi="Times New Roman" w:cs="Times New Roman"/>
          <w:sz w:val="24"/>
          <w:szCs w:val="24"/>
          <w:rPrChange w:id="766" w:author="Samantha Parks" w:date="2018-04-09T16:10:00Z">
            <w:rPr/>
          </w:rPrChange>
        </w:rPr>
        <w:t xml:space="preserve">. Anybody mention Chris </w:t>
      </w:r>
      <w:ins w:id="767" w:author="John Quinn" w:date="2018-04-08T13:39:00Z">
        <w:r w:rsidR="00395479" w:rsidRPr="00B93F03">
          <w:rPr>
            <w:rFonts w:ascii="Times New Roman" w:hAnsi="Times New Roman" w:cs="Times New Roman"/>
            <w:sz w:val="24"/>
            <w:szCs w:val="24"/>
            <w:rPrChange w:id="768" w:author="Samantha Parks" w:date="2018-04-09T16:10:00Z">
              <w:rPr/>
            </w:rPrChange>
          </w:rPr>
          <w:t>Kiernan</w:t>
        </w:r>
      </w:ins>
      <w:del w:id="769" w:author="John Quinn" w:date="2018-04-08T13:39:00Z">
        <w:r w:rsidR="00B839F7" w:rsidRPr="00B93F03" w:rsidDel="00395479">
          <w:rPr>
            <w:rFonts w:ascii="Times New Roman" w:hAnsi="Times New Roman" w:cs="Times New Roman"/>
            <w:sz w:val="24"/>
            <w:szCs w:val="24"/>
            <w:rPrChange w:id="770" w:author="Samantha Parks" w:date="2018-04-09T16:10:00Z">
              <w:rPr/>
            </w:rPrChange>
          </w:rPr>
          <w:delText>Cannon</w:delText>
        </w:r>
      </w:del>
      <w:r w:rsidR="00B839F7" w:rsidRPr="00B93F03">
        <w:rPr>
          <w:rFonts w:ascii="Times New Roman" w:hAnsi="Times New Roman" w:cs="Times New Roman"/>
          <w:sz w:val="24"/>
          <w:szCs w:val="24"/>
          <w:rPrChange w:id="771" w:author="Samantha Parks" w:date="2018-04-09T16:10:00Z">
            <w:rPr/>
          </w:rPrChange>
        </w:rPr>
        <w:t>?</w:t>
      </w:r>
    </w:p>
    <w:p w:rsidR="00B839F7" w:rsidRPr="00B93F03" w:rsidRDefault="00B839F7">
      <w:pPr>
        <w:spacing w:line="480" w:lineRule="auto"/>
        <w:rPr>
          <w:rFonts w:ascii="Times New Roman" w:hAnsi="Times New Roman" w:cs="Times New Roman"/>
          <w:sz w:val="24"/>
          <w:szCs w:val="24"/>
          <w:rPrChange w:id="772" w:author="Samantha Parks" w:date="2018-04-09T16:10:00Z">
            <w:rPr/>
          </w:rPrChange>
        </w:rPr>
        <w:pPrChange w:id="773" w:author="Samantha Parks" w:date="2018-04-09T16:10:00Z">
          <w:pPr/>
        </w:pPrChange>
      </w:pPr>
      <w:r w:rsidRPr="00ED4432">
        <w:rPr>
          <w:rFonts w:ascii="Times New Roman" w:hAnsi="Times New Roman" w:cs="Times New Roman"/>
          <w:sz w:val="24"/>
          <w:szCs w:val="24"/>
          <w:u w:val="single"/>
          <w:rPrChange w:id="774" w:author="Samantha Parks" w:date="2018-04-09T16:15:00Z">
            <w:rPr/>
          </w:rPrChange>
        </w:rPr>
        <w:t>Samantha:</w:t>
      </w:r>
      <w:r w:rsidRPr="00B93F03">
        <w:rPr>
          <w:rFonts w:ascii="Times New Roman" w:hAnsi="Times New Roman" w:cs="Times New Roman"/>
          <w:sz w:val="24"/>
          <w:szCs w:val="24"/>
          <w:rPrChange w:id="775" w:author="Samantha Parks" w:date="2018-04-09T16:10:00Z">
            <w:rPr/>
          </w:rPrChange>
        </w:rPr>
        <w:t xml:space="preserve"> No</w:t>
      </w:r>
      <w:r w:rsidR="007E70D4">
        <w:rPr>
          <w:rFonts w:ascii="Times New Roman" w:hAnsi="Times New Roman" w:cs="Times New Roman"/>
          <w:sz w:val="24"/>
          <w:szCs w:val="24"/>
        </w:rPr>
        <w:t>.</w:t>
      </w:r>
    </w:p>
    <w:p w:rsidR="00B839F7" w:rsidRPr="00B93F03" w:rsidRDefault="00B839F7">
      <w:pPr>
        <w:spacing w:line="480" w:lineRule="auto"/>
        <w:rPr>
          <w:rFonts w:ascii="Times New Roman" w:hAnsi="Times New Roman" w:cs="Times New Roman"/>
          <w:sz w:val="24"/>
          <w:szCs w:val="24"/>
          <w:rPrChange w:id="776" w:author="Samantha Parks" w:date="2018-04-09T16:10:00Z">
            <w:rPr/>
          </w:rPrChange>
        </w:rPr>
        <w:pPrChange w:id="777" w:author="Samantha Parks" w:date="2018-04-09T16:10:00Z">
          <w:pPr/>
        </w:pPrChange>
      </w:pPr>
      <w:r w:rsidRPr="00ED4432">
        <w:rPr>
          <w:rFonts w:ascii="Times New Roman" w:hAnsi="Times New Roman" w:cs="Times New Roman"/>
          <w:sz w:val="24"/>
          <w:szCs w:val="24"/>
          <w:u w:val="single"/>
          <w:rPrChange w:id="778" w:author="Samantha Parks" w:date="2018-04-09T16:15:00Z">
            <w:rPr/>
          </w:rPrChange>
        </w:rPr>
        <w:t>Dr. Chapdelaine:</w:t>
      </w:r>
      <w:r w:rsidRPr="00B93F03">
        <w:rPr>
          <w:rFonts w:ascii="Times New Roman" w:hAnsi="Times New Roman" w:cs="Times New Roman"/>
          <w:sz w:val="24"/>
          <w:szCs w:val="24"/>
          <w:rPrChange w:id="779" w:author="Samantha Parks" w:date="2018-04-09T16:10:00Z">
            <w:rPr/>
          </w:rPrChange>
        </w:rPr>
        <w:t xml:space="preserve"> When Sister Lucille was here and Sister Sheila</w:t>
      </w:r>
      <w:r w:rsidR="00060BDD">
        <w:rPr>
          <w:rFonts w:ascii="Times New Roman" w:hAnsi="Times New Roman" w:cs="Times New Roman"/>
          <w:sz w:val="24"/>
          <w:szCs w:val="24"/>
        </w:rPr>
        <w:t xml:space="preserve"> </w:t>
      </w:r>
      <w:r w:rsidR="007E70D4">
        <w:rPr>
          <w:rFonts w:ascii="Times New Roman" w:hAnsi="Times New Roman" w:cs="Times New Roman"/>
          <w:sz w:val="24"/>
          <w:szCs w:val="24"/>
        </w:rPr>
        <w:t xml:space="preserve">was provost, </w:t>
      </w:r>
      <w:r w:rsidR="00060BDD">
        <w:rPr>
          <w:rFonts w:ascii="Times New Roman" w:hAnsi="Times New Roman" w:cs="Times New Roman"/>
          <w:sz w:val="24"/>
          <w:szCs w:val="24"/>
        </w:rPr>
        <w:t xml:space="preserve">Dr. </w:t>
      </w:r>
      <w:r w:rsidR="007E70D4">
        <w:rPr>
          <w:rFonts w:ascii="Times New Roman" w:hAnsi="Times New Roman" w:cs="Times New Roman"/>
          <w:sz w:val="24"/>
          <w:szCs w:val="24"/>
        </w:rPr>
        <w:t xml:space="preserve">[William] </w:t>
      </w:r>
      <w:r w:rsidR="00060BDD">
        <w:rPr>
          <w:rFonts w:ascii="Times New Roman" w:hAnsi="Times New Roman" w:cs="Times New Roman"/>
          <w:sz w:val="24"/>
          <w:szCs w:val="24"/>
        </w:rPr>
        <w:t>Burrell was</w:t>
      </w:r>
      <w:r w:rsidRPr="00B93F03">
        <w:rPr>
          <w:rFonts w:ascii="Times New Roman" w:hAnsi="Times New Roman" w:cs="Times New Roman"/>
          <w:sz w:val="24"/>
          <w:szCs w:val="24"/>
          <w:rPrChange w:id="780" w:author="Samantha Parks" w:date="2018-04-09T16:10:00Z">
            <w:rPr/>
          </w:rPrChange>
        </w:rPr>
        <w:t xml:space="preserve"> the Dean of Faculty and Graduate Studies and Chris </w:t>
      </w:r>
      <w:r w:rsidR="00C647BC">
        <w:rPr>
          <w:rFonts w:ascii="Times New Roman" w:hAnsi="Times New Roman" w:cs="Times New Roman"/>
          <w:sz w:val="24"/>
          <w:szCs w:val="24"/>
        </w:rPr>
        <w:t xml:space="preserve">Kiernan </w:t>
      </w:r>
      <w:r w:rsidR="007E70D4">
        <w:rPr>
          <w:rFonts w:ascii="Times New Roman" w:hAnsi="Times New Roman" w:cs="Times New Roman"/>
          <w:sz w:val="24"/>
          <w:szCs w:val="24"/>
        </w:rPr>
        <w:t>who was here in our History D</w:t>
      </w:r>
      <w:r w:rsidRPr="00B93F03">
        <w:rPr>
          <w:rFonts w:ascii="Times New Roman" w:hAnsi="Times New Roman" w:cs="Times New Roman"/>
          <w:sz w:val="24"/>
          <w:szCs w:val="24"/>
          <w:rPrChange w:id="781" w:author="Samantha Parks" w:date="2018-04-09T16:10:00Z">
            <w:rPr/>
          </w:rPrChange>
        </w:rPr>
        <w:t xml:space="preserve">epartment was promoted </w:t>
      </w:r>
      <w:r w:rsidR="007E70D4">
        <w:rPr>
          <w:rFonts w:ascii="Times New Roman" w:hAnsi="Times New Roman" w:cs="Times New Roman"/>
          <w:sz w:val="24"/>
          <w:szCs w:val="24"/>
        </w:rPr>
        <w:t xml:space="preserve">[to] </w:t>
      </w:r>
      <w:r w:rsidRPr="00B93F03">
        <w:rPr>
          <w:rFonts w:ascii="Times New Roman" w:hAnsi="Times New Roman" w:cs="Times New Roman"/>
          <w:sz w:val="24"/>
          <w:szCs w:val="24"/>
          <w:rPrChange w:id="782" w:author="Samantha Parks" w:date="2018-04-09T16:10:00Z">
            <w:rPr/>
          </w:rPrChange>
        </w:rPr>
        <w:t xml:space="preserve">Dean of Undergraduate Studies. And he was an individual that just loved the students, loved everybody and he had the same temperament like Sister Lucille. The environment </w:t>
      </w:r>
      <w:r w:rsidR="00157E9D" w:rsidRPr="00B93F03">
        <w:rPr>
          <w:rFonts w:ascii="Times New Roman" w:hAnsi="Times New Roman" w:cs="Times New Roman"/>
          <w:sz w:val="24"/>
          <w:szCs w:val="24"/>
          <w:rPrChange w:id="783" w:author="Samantha Parks" w:date="2018-04-09T16:10:00Z">
            <w:rPr/>
          </w:rPrChange>
        </w:rPr>
        <w:t xml:space="preserve">here </w:t>
      </w:r>
      <w:r w:rsidRPr="00B93F03">
        <w:rPr>
          <w:rFonts w:ascii="Times New Roman" w:hAnsi="Times New Roman" w:cs="Times New Roman"/>
          <w:sz w:val="24"/>
          <w:szCs w:val="24"/>
          <w:rPrChange w:id="784" w:author="Samantha Parks" w:date="2018-04-09T16:10:00Z">
            <w:rPr/>
          </w:rPrChange>
        </w:rPr>
        <w:t>with Chris was just</w:t>
      </w:r>
      <w:ins w:id="785" w:author="John Quinn" w:date="2018-04-08T13:40:00Z">
        <w:r w:rsidR="00395479" w:rsidRPr="00B93F03">
          <w:rPr>
            <w:rFonts w:ascii="Times New Roman" w:hAnsi="Times New Roman" w:cs="Times New Roman"/>
            <w:sz w:val="24"/>
            <w:szCs w:val="24"/>
            <w:rPrChange w:id="786" w:author="Samantha Parks" w:date="2018-04-09T16:10:00Z">
              <w:rPr/>
            </w:rPrChange>
          </w:rPr>
          <w:t>…</w:t>
        </w:r>
      </w:ins>
      <w:del w:id="787" w:author="John Quinn" w:date="2018-04-08T13:40:00Z">
        <w:r w:rsidRPr="00B93F03" w:rsidDel="00395479">
          <w:rPr>
            <w:rFonts w:ascii="Times New Roman" w:hAnsi="Times New Roman" w:cs="Times New Roman"/>
            <w:sz w:val="24"/>
            <w:szCs w:val="24"/>
            <w:rPrChange w:id="788" w:author="Samantha Parks" w:date="2018-04-09T16:10:00Z">
              <w:rPr/>
            </w:rPrChange>
          </w:rPr>
          <w:delText xml:space="preserve">, it was just </w:delText>
        </w:r>
      </w:del>
      <w:r w:rsidRPr="00B93F03">
        <w:rPr>
          <w:rFonts w:ascii="Times New Roman" w:hAnsi="Times New Roman" w:cs="Times New Roman"/>
          <w:sz w:val="24"/>
          <w:szCs w:val="24"/>
          <w:rPrChange w:id="789" w:author="Samantha Parks" w:date="2018-04-09T16:10:00Z">
            <w:rPr/>
          </w:rPrChange>
        </w:rPr>
        <w:t>wonderful</w:t>
      </w:r>
      <w:ins w:id="790" w:author="John Quinn" w:date="2018-04-08T13:40:00Z">
        <w:r w:rsidR="00395479" w:rsidRPr="00B93F03">
          <w:rPr>
            <w:rFonts w:ascii="Times New Roman" w:hAnsi="Times New Roman" w:cs="Times New Roman"/>
            <w:sz w:val="24"/>
            <w:szCs w:val="24"/>
            <w:rPrChange w:id="791" w:author="Samantha Parks" w:date="2018-04-09T16:10:00Z">
              <w:rPr/>
            </w:rPrChange>
          </w:rPr>
          <w:t>;</w:t>
        </w:r>
      </w:ins>
      <w:r w:rsidR="00157E9D" w:rsidRPr="00B93F03">
        <w:rPr>
          <w:rFonts w:ascii="Times New Roman" w:hAnsi="Times New Roman" w:cs="Times New Roman"/>
          <w:sz w:val="24"/>
          <w:szCs w:val="24"/>
          <w:rPrChange w:id="792" w:author="Samantha Parks" w:date="2018-04-09T16:10:00Z">
            <w:rPr/>
          </w:rPrChange>
        </w:rPr>
        <w:t xml:space="preserve"> I mean it was always </w:t>
      </w:r>
      <w:del w:id="793" w:author="John Quinn" w:date="2018-04-08T13:40:00Z">
        <w:r w:rsidR="00157E9D" w:rsidRPr="00B93F03" w:rsidDel="00395479">
          <w:rPr>
            <w:rFonts w:ascii="Times New Roman" w:hAnsi="Times New Roman" w:cs="Times New Roman"/>
            <w:sz w:val="24"/>
            <w:szCs w:val="24"/>
            <w:rPrChange w:id="794" w:author="Samantha Parks" w:date="2018-04-09T16:10:00Z">
              <w:rPr/>
            </w:rPrChange>
          </w:rPr>
          <w:delText>a</w:delText>
        </w:r>
      </w:del>
      <w:r w:rsidR="00157E9D" w:rsidRPr="00B93F03">
        <w:rPr>
          <w:rFonts w:ascii="Times New Roman" w:hAnsi="Times New Roman" w:cs="Times New Roman"/>
          <w:sz w:val="24"/>
          <w:szCs w:val="24"/>
          <w:rPrChange w:id="795" w:author="Samantha Parks" w:date="2018-04-09T16:10:00Z">
            <w:rPr/>
          </w:rPrChange>
        </w:rPr>
        <w:t xml:space="preserve"> happy. I’m not saying it isn’t now, but he was wonderful in his leader</w:t>
      </w:r>
      <w:r w:rsidR="007E70D4">
        <w:rPr>
          <w:rFonts w:ascii="Times New Roman" w:hAnsi="Times New Roman" w:cs="Times New Roman"/>
          <w:sz w:val="24"/>
          <w:szCs w:val="24"/>
        </w:rPr>
        <w:t>ship</w:t>
      </w:r>
      <w:r w:rsidR="00157E9D" w:rsidRPr="00B93F03">
        <w:rPr>
          <w:rFonts w:ascii="Times New Roman" w:hAnsi="Times New Roman" w:cs="Times New Roman"/>
          <w:sz w:val="24"/>
          <w:szCs w:val="24"/>
          <w:rPrChange w:id="796" w:author="Samantha Parks" w:date="2018-04-09T16:10:00Z">
            <w:rPr/>
          </w:rPrChange>
        </w:rPr>
        <w:t xml:space="preserve"> role. You’d go to him for an issue he always weighed both sides, but he was really concerned about the students. </w:t>
      </w:r>
      <w:r w:rsidR="00060BDD">
        <w:rPr>
          <w:rFonts w:ascii="Times New Roman" w:hAnsi="Times New Roman" w:cs="Times New Roman"/>
          <w:sz w:val="24"/>
          <w:szCs w:val="24"/>
        </w:rPr>
        <w:t xml:space="preserve">He really had an impact on the University </w:t>
      </w:r>
      <w:r w:rsidR="00634799">
        <w:rPr>
          <w:rFonts w:ascii="Times New Roman" w:hAnsi="Times New Roman" w:cs="Times New Roman"/>
          <w:sz w:val="24"/>
          <w:szCs w:val="24"/>
        </w:rPr>
        <w:t xml:space="preserve">and the faculty as well. Chris later returned to the History Department where he was well-respected.  Chris </w:t>
      </w:r>
      <w:r w:rsidR="00157E9D" w:rsidRPr="00B93F03">
        <w:rPr>
          <w:rFonts w:ascii="Times New Roman" w:hAnsi="Times New Roman" w:cs="Times New Roman"/>
          <w:sz w:val="24"/>
          <w:szCs w:val="24"/>
          <w:rPrChange w:id="797" w:author="Samantha Parks" w:date="2018-04-09T16:10:00Z">
            <w:rPr/>
          </w:rPrChange>
        </w:rPr>
        <w:t>died maybe 8 years ago while a faculty member.</w:t>
      </w:r>
      <w:ins w:id="798" w:author="John Quinn" w:date="2018-04-08T13:41:00Z">
        <w:r w:rsidR="00395479" w:rsidRPr="00B93F03">
          <w:rPr>
            <w:rStyle w:val="FootnoteReference"/>
            <w:rFonts w:ascii="Times New Roman" w:hAnsi="Times New Roman" w:cs="Times New Roman"/>
            <w:sz w:val="24"/>
            <w:szCs w:val="24"/>
            <w:rPrChange w:id="799" w:author="Samantha Parks" w:date="2018-04-09T16:10:00Z">
              <w:rPr>
                <w:rStyle w:val="FootnoteReference"/>
              </w:rPr>
            </w:rPrChange>
          </w:rPr>
          <w:footnoteReference w:id="8"/>
        </w:r>
      </w:ins>
      <w:r w:rsidR="00157E9D" w:rsidRPr="00B93F03">
        <w:rPr>
          <w:rFonts w:ascii="Times New Roman" w:hAnsi="Times New Roman" w:cs="Times New Roman"/>
          <w:sz w:val="24"/>
          <w:szCs w:val="24"/>
          <w:rPrChange w:id="801" w:author="Samantha Parks" w:date="2018-04-09T16:10:00Z">
            <w:rPr/>
          </w:rPrChange>
        </w:rPr>
        <w:t xml:space="preserve"> </w:t>
      </w:r>
    </w:p>
    <w:p w:rsidR="00157E9D" w:rsidRPr="00B93F03" w:rsidRDefault="00157E9D">
      <w:pPr>
        <w:spacing w:line="480" w:lineRule="auto"/>
        <w:rPr>
          <w:rFonts w:ascii="Times New Roman" w:hAnsi="Times New Roman" w:cs="Times New Roman"/>
          <w:sz w:val="24"/>
          <w:szCs w:val="24"/>
          <w:rPrChange w:id="802" w:author="Samantha Parks" w:date="2018-04-09T16:10:00Z">
            <w:rPr/>
          </w:rPrChange>
        </w:rPr>
        <w:pPrChange w:id="803" w:author="Samantha Parks" w:date="2018-04-09T16:10:00Z">
          <w:pPr/>
        </w:pPrChange>
      </w:pPr>
      <w:r w:rsidRPr="00ED4432">
        <w:rPr>
          <w:rFonts w:ascii="Times New Roman" w:hAnsi="Times New Roman" w:cs="Times New Roman"/>
          <w:sz w:val="24"/>
          <w:szCs w:val="24"/>
          <w:u w:val="single"/>
          <w:rPrChange w:id="804" w:author="Samantha Parks" w:date="2018-04-09T16:15:00Z">
            <w:rPr/>
          </w:rPrChange>
        </w:rPr>
        <w:t>Samantha:</w:t>
      </w:r>
      <w:r w:rsidRPr="00B93F03">
        <w:rPr>
          <w:rFonts w:ascii="Times New Roman" w:hAnsi="Times New Roman" w:cs="Times New Roman"/>
          <w:sz w:val="24"/>
          <w:szCs w:val="24"/>
          <w:rPrChange w:id="805" w:author="Samantha Parks" w:date="2018-04-09T16:10:00Z">
            <w:rPr/>
          </w:rPrChange>
        </w:rPr>
        <w:t xml:space="preserve"> And how has the field of either nursing or health care administration changed? Like the curriculum or the demands of the field on the students?</w:t>
      </w:r>
    </w:p>
    <w:p w:rsidR="00157E9D" w:rsidRPr="00B93F03" w:rsidRDefault="00157E9D">
      <w:pPr>
        <w:spacing w:line="480" w:lineRule="auto"/>
        <w:rPr>
          <w:rFonts w:ascii="Times New Roman" w:hAnsi="Times New Roman" w:cs="Times New Roman"/>
          <w:sz w:val="24"/>
          <w:szCs w:val="24"/>
          <w:rPrChange w:id="806" w:author="Samantha Parks" w:date="2018-04-09T16:10:00Z">
            <w:rPr/>
          </w:rPrChange>
        </w:rPr>
        <w:pPrChange w:id="807" w:author="Samantha Parks" w:date="2018-04-09T16:10:00Z">
          <w:pPr/>
        </w:pPrChange>
      </w:pPr>
      <w:r w:rsidRPr="00ED4432">
        <w:rPr>
          <w:rFonts w:ascii="Times New Roman" w:hAnsi="Times New Roman" w:cs="Times New Roman"/>
          <w:sz w:val="24"/>
          <w:szCs w:val="24"/>
          <w:u w:val="single"/>
          <w:rPrChange w:id="808" w:author="Samantha Parks" w:date="2018-04-09T16:15:00Z">
            <w:rPr/>
          </w:rPrChange>
        </w:rPr>
        <w:t>Dr. Chapdelaine:</w:t>
      </w:r>
      <w:r w:rsidRPr="00B93F03">
        <w:rPr>
          <w:rFonts w:ascii="Times New Roman" w:hAnsi="Times New Roman" w:cs="Times New Roman"/>
          <w:sz w:val="24"/>
          <w:szCs w:val="24"/>
          <w:rPrChange w:id="809" w:author="Samantha Parks" w:date="2018-04-09T16:10:00Z">
            <w:rPr/>
          </w:rPrChange>
        </w:rPr>
        <w:t xml:space="preserve"> Well</w:t>
      </w:r>
      <w:ins w:id="810" w:author="John Quinn" w:date="2018-04-08T13:41:00Z">
        <w:r w:rsidR="006B6DAE" w:rsidRPr="00B93F03">
          <w:rPr>
            <w:rFonts w:ascii="Times New Roman" w:hAnsi="Times New Roman" w:cs="Times New Roman"/>
            <w:sz w:val="24"/>
            <w:szCs w:val="24"/>
            <w:rPrChange w:id="811" w:author="Samantha Parks" w:date="2018-04-09T16:10:00Z">
              <w:rPr/>
            </w:rPrChange>
          </w:rPr>
          <w:t>,</w:t>
        </w:r>
      </w:ins>
      <w:r w:rsidRPr="00B93F03">
        <w:rPr>
          <w:rFonts w:ascii="Times New Roman" w:hAnsi="Times New Roman" w:cs="Times New Roman"/>
          <w:sz w:val="24"/>
          <w:szCs w:val="24"/>
          <w:rPrChange w:id="812" w:author="Samantha Parks" w:date="2018-04-09T16:10:00Z">
            <w:rPr/>
          </w:rPrChange>
        </w:rPr>
        <w:t xml:space="preserve"> the curriculum has changed tremendously in nursing. Now they have more with simulations in the </w:t>
      </w:r>
      <w:r w:rsidR="004E2E61" w:rsidRPr="00B93F03">
        <w:rPr>
          <w:rFonts w:ascii="Times New Roman" w:hAnsi="Times New Roman" w:cs="Times New Roman"/>
          <w:sz w:val="24"/>
          <w:szCs w:val="24"/>
          <w:rPrChange w:id="813" w:author="Samantha Parks" w:date="2018-04-09T16:10:00Z">
            <w:rPr/>
          </w:rPrChange>
        </w:rPr>
        <w:t>laboratory</w:t>
      </w:r>
      <w:r w:rsidRPr="00B93F03">
        <w:rPr>
          <w:rFonts w:ascii="Times New Roman" w:hAnsi="Times New Roman" w:cs="Times New Roman"/>
          <w:sz w:val="24"/>
          <w:szCs w:val="24"/>
          <w:rPrChange w:id="814" w:author="Samantha Parks" w:date="2018-04-09T16:10:00Z">
            <w:rPr/>
          </w:rPrChange>
        </w:rPr>
        <w:t xml:space="preserve"> using mannequins and I guess</w:t>
      </w:r>
      <w:ins w:id="815" w:author="John Quinn" w:date="2018-04-08T13:42:00Z">
        <w:r w:rsidR="006B6DAE" w:rsidRPr="00B93F03">
          <w:rPr>
            <w:rFonts w:ascii="Times New Roman" w:hAnsi="Times New Roman" w:cs="Times New Roman"/>
            <w:sz w:val="24"/>
            <w:szCs w:val="24"/>
            <w:rPrChange w:id="816" w:author="Samantha Parks" w:date="2018-04-09T16:10:00Z">
              <w:rPr/>
            </w:rPrChange>
          </w:rPr>
          <w:t>…</w:t>
        </w:r>
      </w:ins>
      <w:del w:id="817" w:author="John Quinn" w:date="2018-04-08T13:42:00Z">
        <w:r w:rsidRPr="00B93F03" w:rsidDel="006B6DAE">
          <w:rPr>
            <w:rFonts w:ascii="Times New Roman" w:hAnsi="Times New Roman" w:cs="Times New Roman"/>
            <w:sz w:val="24"/>
            <w:szCs w:val="24"/>
            <w:rPrChange w:id="818" w:author="Samantha Parks" w:date="2018-04-09T16:10:00Z">
              <w:rPr/>
            </w:rPrChange>
          </w:rPr>
          <w:delText xml:space="preserve">, I guess </w:delText>
        </w:r>
      </w:del>
      <w:r w:rsidRPr="00B93F03">
        <w:rPr>
          <w:rFonts w:ascii="Times New Roman" w:hAnsi="Times New Roman" w:cs="Times New Roman"/>
          <w:sz w:val="24"/>
          <w:szCs w:val="24"/>
          <w:rPrChange w:id="819" w:author="Samantha Parks" w:date="2018-04-09T16:10:00Z">
            <w:rPr/>
          </w:rPrChange>
        </w:rPr>
        <w:t>it’s different. The kids do fine</w:t>
      </w:r>
      <w:ins w:id="820" w:author="John Quinn" w:date="2018-04-08T13:42:00Z">
        <w:r w:rsidR="006B6DAE" w:rsidRPr="00B93F03">
          <w:rPr>
            <w:rFonts w:ascii="Times New Roman" w:hAnsi="Times New Roman" w:cs="Times New Roman"/>
            <w:sz w:val="24"/>
            <w:szCs w:val="24"/>
            <w:rPrChange w:id="821" w:author="Samantha Parks" w:date="2018-04-09T16:10:00Z">
              <w:rPr/>
            </w:rPrChange>
          </w:rPr>
          <w:t>.</w:t>
        </w:r>
      </w:ins>
      <w:r w:rsidRPr="00B93F03">
        <w:rPr>
          <w:rFonts w:ascii="Times New Roman" w:hAnsi="Times New Roman" w:cs="Times New Roman"/>
          <w:sz w:val="24"/>
          <w:szCs w:val="24"/>
          <w:rPrChange w:id="822" w:author="Samantha Parks" w:date="2018-04-09T16:10:00Z">
            <w:rPr/>
          </w:rPrChange>
        </w:rPr>
        <w:t xml:space="preserve"> I mean it’s a new concept. I’m an old-timer I like the hands-on and I don’t </w:t>
      </w:r>
      <w:r w:rsidR="004E2E61" w:rsidRPr="00B93F03">
        <w:rPr>
          <w:rFonts w:ascii="Times New Roman" w:hAnsi="Times New Roman" w:cs="Times New Roman"/>
          <w:sz w:val="24"/>
          <w:szCs w:val="24"/>
          <w:rPrChange w:id="823" w:author="Samantha Parks" w:date="2018-04-09T16:10:00Z">
            <w:rPr/>
          </w:rPrChange>
        </w:rPr>
        <w:t xml:space="preserve">really </w:t>
      </w:r>
      <w:r w:rsidRPr="00B93F03">
        <w:rPr>
          <w:rFonts w:ascii="Times New Roman" w:hAnsi="Times New Roman" w:cs="Times New Roman"/>
          <w:sz w:val="24"/>
          <w:szCs w:val="24"/>
          <w:rPrChange w:id="824" w:author="Samantha Parks" w:date="2018-04-09T16:10:00Z">
            <w:rPr/>
          </w:rPrChange>
        </w:rPr>
        <w:t xml:space="preserve">think I </w:t>
      </w:r>
      <w:r w:rsidRPr="00B93F03">
        <w:rPr>
          <w:rFonts w:ascii="Times New Roman" w:hAnsi="Times New Roman" w:cs="Times New Roman"/>
          <w:sz w:val="24"/>
          <w:szCs w:val="24"/>
          <w:rPrChange w:id="825" w:author="Samantha Parks" w:date="2018-04-09T16:10:00Z">
            <w:rPr/>
          </w:rPrChange>
        </w:rPr>
        <w:lastRenderedPageBreak/>
        <w:t>like the hands-on a dummy. I’d rather have the hands-on a person</w:t>
      </w:r>
      <w:r w:rsidR="004E2E61" w:rsidRPr="00B93F03">
        <w:rPr>
          <w:rFonts w:ascii="Times New Roman" w:hAnsi="Times New Roman" w:cs="Times New Roman"/>
          <w:sz w:val="24"/>
          <w:szCs w:val="24"/>
          <w:rPrChange w:id="826" w:author="Samantha Parks" w:date="2018-04-09T16:10:00Z">
            <w:rPr/>
          </w:rPrChange>
        </w:rPr>
        <w:t>.</w:t>
      </w:r>
      <w:r w:rsidRPr="00B93F03">
        <w:rPr>
          <w:rFonts w:ascii="Times New Roman" w:hAnsi="Times New Roman" w:cs="Times New Roman"/>
          <w:sz w:val="24"/>
          <w:szCs w:val="24"/>
          <w:rPrChange w:id="827" w:author="Samantha Parks" w:date="2018-04-09T16:10:00Z">
            <w:rPr/>
          </w:rPrChange>
        </w:rPr>
        <w:t xml:space="preserve"> </w:t>
      </w:r>
      <w:r w:rsidR="004E2E61" w:rsidRPr="00B93F03">
        <w:rPr>
          <w:rFonts w:ascii="Times New Roman" w:hAnsi="Times New Roman" w:cs="Times New Roman"/>
          <w:sz w:val="24"/>
          <w:szCs w:val="24"/>
          <w:rPrChange w:id="828" w:author="Samantha Parks" w:date="2018-04-09T16:10:00Z">
            <w:rPr/>
          </w:rPrChange>
        </w:rPr>
        <w:t>T</w:t>
      </w:r>
      <w:r w:rsidRPr="00B93F03">
        <w:rPr>
          <w:rFonts w:ascii="Times New Roman" w:hAnsi="Times New Roman" w:cs="Times New Roman"/>
          <w:sz w:val="24"/>
          <w:szCs w:val="24"/>
          <w:rPrChange w:id="829" w:author="Samantha Parks" w:date="2018-04-09T16:10:00Z">
            <w:rPr/>
          </w:rPrChange>
        </w:rPr>
        <w:t>hat has changed dram</w:t>
      </w:r>
      <w:r w:rsidR="007E70D4">
        <w:rPr>
          <w:rFonts w:ascii="Times New Roman" w:hAnsi="Times New Roman" w:cs="Times New Roman"/>
          <w:sz w:val="24"/>
          <w:szCs w:val="24"/>
        </w:rPr>
        <w:t xml:space="preserve">atically, but that has also </w:t>
      </w:r>
      <w:r w:rsidRPr="00B93F03">
        <w:rPr>
          <w:rFonts w:ascii="Times New Roman" w:hAnsi="Times New Roman" w:cs="Times New Roman"/>
          <w:sz w:val="24"/>
          <w:szCs w:val="24"/>
          <w:rPrChange w:id="830" w:author="Samantha Parks" w:date="2018-04-09T16:10:00Z">
            <w:rPr/>
          </w:rPrChange>
        </w:rPr>
        <w:t>c</w:t>
      </w:r>
      <w:r w:rsidR="004E2E61" w:rsidRPr="00B93F03">
        <w:rPr>
          <w:rFonts w:ascii="Times New Roman" w:hAnsi="Times New Roman" w:cs="Times New Roman"/>
          <w:sz w:val="24"/>
          <w:szCs w:val="24"/>
          <w:rPrChange w:id="831" w:author="Samantha Parks" w:date="2018-04-09T16:10:00Z">
            <w:rPr/>
          </w:rPrChange>
        </w:rPr>
        <w:t>hanged with the times too because we were strictly a hands-on person. Didn’t have the technology and the patient-nurse relationship at that point was very very close. You know, if you took their vital signs you went in there and talked to them while you’re doing it. Now you go in</w:t>
      </w:r>
      <w:ins w:id="832" w:author="John Quinn" w:date="2018-04-08T13:42:00Z">
        <w:r w:rsidR="006B6DAE" w:rsidRPr="00B93F03">
          <w:rPr>
            <w:rFonts w:ascii="Times New Roman" w:hAnsi="Times New Roman" w:cs="Times New Roman"/>
            <w:sz w:val="24"/>
            <w:szCs w:val="24"/>
            <w:rPrChange w:id="833" w:author="Samantha Parks" w:date="2018-04-09T16:10:00Z">
              <w:rPr/>
            </w:rPrChange>
          </w:rPr>
          <w:t>,</w:t>
        </w:r>
      </w:ins>
      <w:r w:rsidR="004E2E61" w:rsidRPr="00B93F03">
        <w:rPr>
          <w:rFonts w:ascii="Times New Roman" w:hAnsi="Times New Roman" w:cs="Times New Roman"/>
          <w:sz w:val="24"/>
          <w:szCs w:val="24"/>
          <w:rPrChange w:id="834" w:author="Samantha Parks" w:date="2018-04-09T16:10:00Z">
            <w:rPr/>
          </w:rPrChange>
        </w:rPr>
        <w:t xml:space="preserve"> put something in the mouth, and put something on the finger and the blood pressure reads out, you record it with your computer, and the</w:t>
      </w:r>
      <w:ins w:id="835" w:author="John Quinn" w:date="2018-04-08T13:42:00Z">
        <w:r w:rsidR="006B6DAE" w:rsidRPr="00B93F03">
          <w:rPr>
            <w:rFonts w:ascii="Times New Roman" w:hAnsi="Times New Roman" w:cs="Times New Roman"/>
            <w:sz w:val="24"/>
            <w:szCs w:val="24"/>
            <w:rPrChange w:id="836" w:author="Samantha Parks" w:date="2018-04-09T16:10:00Z">
              <w:rPr/>
            </w:rPrChange>
          </w:rPr>
          <w:t>n</w:t>
        </w:r>
      </w:ins>
      <w:del w:id="837" w:author="John Quinn" w:date="2018-04-08T13:42:00Z">
        <w:r w:rsidR="004E2E61" w:rsidRPr="00B93F03" w:rsidDel="006B6DAE">
          <w:rPr>
            <w:rFonts w:ascii="Times New Roman" w:hAnsi="Times New Roman" w:cs="Times New Roman"/>
            <w:sz w:val="24"/>
            <w:szCs w:val="24"/>
            <w:rPrChange w:id="838" w:author="Samantha Parks" w:date="2018-04-09T16:10:00Z">
              <w:rPr/>
            </w:rPrChange>
          </w:rPr>
          <w:delText>y</w:delText>
        </w:r>
      </w:del>
      <w:r w:rsidR="004E2E61" w:rsidRPr="00B93F03">
        <w:rPr>
          <w:rFonts w:ascii="Times New Roman" w:hAnsi="Times New Roman" w:cs="Times New Roman"/>
          <w:sz w:val="24"/>
          <w:szCs w:val="24"/>
          <w:rPrChange w:id="839" w:author="Samantha Parks" w:date="2018-04-09T16:10:00Z">
            <w:rPr/>
          </w:rPrChange>
        </w:rPr>
        <w:t xml:space="preserve"> walk out of the room. It’s a lot different because it’s technology driven I think more than hands-on. I think that’s the trend. I’m sorry to see it go. But even being a patient you’d </w:t>
      </w:r>
      <w:r w:rsidR="00C647BC">
        <w:rPr>
          <w:rFonts w:ascii="Times New Roman" w:hAnsi="Times New Roman" w:cs="Times New Roman"/>
          <w:sz w:val="24"/>
          <w:szCs w:val="24"/>
        </w:rPr>
        <w:t xml:space="preserve">have </w:t>
      </w:r>
      <w:r w:rsidR="0085251D">
        <w:rPr>
          <w:rFonts w:ascii="Times New Roman" w:hAnsi="Times New Roman" w:cs="Times New Roman"/>
          <w:sz w:val="24"/>
          <w:szCs w:val="24"/>
        </w:rPr>
        <w:t>some</w:t>
      </w:r>
      <w:r w:rsidR="004E2E61" w:rsidRPr="00B93F03">
        <w:rPr>
          <w:rFonts w:ascii="Times New Roman" w:hAnsi="Times New Roman" w:cs="Times New Roman"/>
          <w:sz w:val="24"/>
          <w:szCs w:val="24"/>
          <w:rPrChange w:id="840" w:author="Samantha Parks" w:date="2018-04-09T16:10:00Z">
            <w:rPr/>
          </w:rPrChange>
        </w:rPr>
        <w:t>o</w:t>
      </w:r>
      <w:r w:rsidR="0085251D">
        <w:rPr>
          <w:rFonts w:ascii="Times New Roman" w:hAnsi="Times New Roman" w:cs="Times New Roman"/>
          <w:sz w:val="24"/>
          <w:szCs w:val="24"/>
        </w:rPr>
        <w:t>n</w:t>
      </w:r>
      <w:r w:rsidR="004E2E61" w:rsidRPr="00B93F03">
        <w:rPr>
          <w:rFonts w:ascii="Times New Roman" w:hAnsi="Times New Roman" w:cs="Times New Roman"/>
          <w:sz w:val="24"/>
          <w:szCs w:val="24"/>
          <w:rPrChange w:id="841" w:author="Samantha Parks" w:date="2018-04-09T16:10:00Z">
            <w:rPr/>
          </w:rPrChange>
        </w:rPr>
        <w:t>e</w:t>
      </w:r>
      <w:r w:rsidR="0085251D">
        <w:rPr>
          <w:rFonts w:ascii="Times New Roman" w:hAnsi="Times New Roman" w:cs="Times New Roman"/>
          <w:sz w:val="24"/>
          <w:szCs w:val="24"/>
        </w:rPr>
        <w:t xml:space="preserve"> come </w:t>
      </w:r>
      <w:r w:rsidR="00C647BC">
        <w:rPr>
          <w:rFonts w:ascii="Times New Roman" w:hAnsi="Times New Roman" w:cs="Times New Roman"/>
          <w:sz w:val="24"/>
          <w:szCs w:val="24"/>
        </w:rPr>
        <w:t>in p</w:t>
      </w:r>
      <w:r w:rsidR="004E2E61" w:rsidRPr="00B93F03">
        <w:rPr>
          <w:rFonts w:ascii="Times New Roman" w:hAnsi="Times New Roman" w:cs="Times New Roman"/>
          <w:sz w:val="24"/>
          <w:szCs w:val="24"/>
          <w:rPrChange w:id="842" w:author="Samantha Parks" w:date="2018-04-09T16:10:00Z">
            <w:rPr/>
          </w:rPrChange>
        </w:rPr>
        <w:t xml:space="preserve">ushing a computer </w:t>
      </w:r>
      <w:r w:rsidR="00B4510B" w:rsidRPr="00B93F03">
        <w:rPr>
          <w:rFonts w:ascii="Times New Roman" w:hAnsi="Times New Roman" w:cs="Times New Roman"/>
          <w:sz w:val="24"/>
          <w:szCs w:val="24"/>
          <w:rPrChange w:id="843" w:author="Samantha Parks" w:date="2018-04-09T16:10:00Z">
            <w:rPr/>
          </w:rPrChange>
        </w:rPr>
        <w:t>and give you the pills. That’s the way it’s driven for safety. I guess it has to be. I guess I’m old-fashioned, and I don’t like change. I like being able to go in and talk and that’s why I like hospice care</w:t>
      </w:r>
      <w:ins w:id="844" w:author="John Quinn" w:date="2018-04-08T13:43:00Z">
        <w:r w:rsidR="006B6DAE" w:rsidRPr="00B93F03">
          <w:rPr>
            <w:rFonts w:ascii="Times New Roman" w:hAnsi="Times New Roman" w:cs="Times New Roman"/>
            <w:sz w:val="24"/>
            <w:szCs w:val="24"/>
            <w:rPrChange w:id="845" w:author="Samantha Parks" w:date="2018-04-09T16:10:00Z">
              <w:rPr/>
            </w:rPrChange>
          </w:rPr>
          <w:t>,</w:t>
        </w:r>
      </w:ins>
      <w:r w:rsidR="00B4510B" w:rsidRPr="00B93F03">
        <w:rPr>
          <w:rFonts w:ascii="Times New Roman" w:hAnsi="Times New Roman" w:cs="Times New Roman"/>
          <w:sz w:val="24"/>
          <w:szCs w:val="24"/>
          <w:rPrChange w:id="846" w:author="Samantha Parks" w:date="2018-04-09T16:10:00Z">
            <w:rPr/>
          </w:rPrChange>
        </w:rPr>
        <w:t xml:space="preserve"> too. I worked in a nursing home </w:t>
      </w:r>
      <w:r w:rsidR="00A71376">
        <w:rPr>
          <w:rFonts w:ascii="Times New Roman" w:hAnsi="Times New Roman" w:cs="Times New Roman"/>
          <w:sz w:val="24"/>
          <w:szCs w:val="24"/>
        </w:rPr>
        <w:t xml:space="preserve">on weekends, </w:t>
      </w:r>
      <w:r w:rsidR="00B4510B" w:rsidRPr="00B93F03">
        <w:rPr>
          <w:rFonts w:ascii="Times New Roman" w:hAnsi="Times New Roman" w:cs="Times New Roman"/>
          <w:sz w:val="24"/>
          <w:szCs w:val="24"/>
          <w:rPrChange w:id="847" w:author="Samantha Parks" w:date="2018-04-09T16:10:00Z">
            <w:rPr/>
          </w:rPrChange>
        </w:rPr>
        <w:t>while I was a full time faculty member here. I had to get permission to work and I had to say I want to just keep my skills, my clinical skills up because I was d</w:t>
      </w:r>
      <w:r w:rsidR="007E70D4">
        <w:rPr>
          <w:rFonts w:ascii="Times New Roman" w:hAnsi="Times New Roman" w:cs="Times New Roman"/>
          <w:sz w:val="24"/>
          <w:szCs w:val="24"/>
        </w:rPr>
        <w:t xml:space="preserve">oing all classroom. And I just </w:t>
      </w:r>
      <w:r w:rsidR="00B4510B" w:rsidRPr="00B93F03">
        <w:rPr>
          <w:rFonts w:ascii="Times New Roman" w:hAnsi="Times New Roman" w:cs="Times New Roman"/>
          <w:sz w:val="24"/>
          <w:szCs w:val="24"/>
          <w:rPrChange w:id="848" w:author="Samantha Parks" w:date="2018-04-09T16:10:00Z">
            <w:rPr/>
          </w:rPrChange>
        </w:rPr>
        <w:t>got to love dealing with the elderly. Because then you had a different app</w:t>
      </w:r>
      <w:r w:rsidR="00F57B20" w:rsidRPr="00B93F03">
        <w:rPr>
          <w:rFonts w:ascii="Times New Roman" w:hAnsi="Times New Roman" w:cs="Times New Roman"/>
          <w:sz w:val="24"/>
          <w:szCs w:val="24"/>
          <w:rPrChange w:id="849" w:author="Samantha Parks" w:date="2018-04-09T16:10:00Z">
            <w:rPr/>
          </w:rPrChange>
        </w:rPr>
        <w:t>roach th</w:t>
      </w:r>
      <w:ins w:id="850" w:author="John Quinn" w:date="2018-04-08T13:43:00Z">
        <w:r w:rsidR="006B6DAE" w:rsidRPr="00B93F03">
          <w:rPr>
            <w:rFonts w:ascii="Times New Roman" w:hAnsi="Times New Roman" w:cs="Times New Roman"/>
            <w:sz w:val="24"/>
            <w:szCs w:val="24"/>
            <w:rPrChange w:id="851" w:author="Samantha Parks" w:date="2018-04-09T16:10:00Z">
              <w:rPr/>
            </w:rPrChange>
          </w:rPr>
          <w:t>a</w:t>
        </w:r>
      </w:ins>
      <w:del w:id="852" w:author="John Quinn" w:date="2018-04-08T13:43:00Z">
        <w:r w:rsidR="00F57B20" w:rsidRPr="00B93F03" w:rsidDel="006B6DAE">
          <w:rPr>
            <w:rFonts w:ascii="Times New Roman" w:hAnsi="Times New Roman" w:cs="Times New Roman"/>
            <w:sz w:val="24"/>
            <w:szCs w:val="24"/>
            <w:rPrChange w:id="853" w:author="Samantha Parks" w:date="2018-04-09T16:10:00Z">
              <w:rPr/>
            </w:rPrChange>
          </w:rPr>
          <w:delText>e</w:delText>
        </w:r>
      </w:del>
      <w:r w:rsidR="00F57B20" w:rsidRPr="00B93F03">
        <w:rPr>
          <w:rFonts w:ascii="Times New Roman" w:hAnsi="Times New Roman" w:cs="Times New Roman"/>
          <w:sz w:val="24"/>
          <w:szCs w:val="24"/>
          <w:rPrChange w:id="854" w:author="Samantha Parks" w:date="2018-04-09T16:10:00Z">
            <w:rPr/>
          </w:rPrChange>
        </w:rPr>
        <w:t>n you do now. B</w:t>
      </w:r>
      <w:r w:rsidR="00B4510B" w:rsidRPr="00B93F03">
        <w:rPr>
          <w:rFonts w:ascii="Times New Roman" w:hAnsi="Times New Roman" w:cs="Times New Roman"/>
          <w:sz w:val="24"/>
          <w:szCs w:val="24"/>
          <w:rPrChange w:id="855" w:author="Samantha Parks" w:date="2018-04-09T16:10:00Z">
            <w:rPr/>
          </w:rPrChange>
        </w:rPr>
        <w:t>ut it’</w:t>
      </w:r>
      <w:r w:rsidR="00F57B20" w:rsidRPr="00B93F03">
        <w:rPr>
          <w:rFonts w:ascii="Times New Roman" w:hAnsi="Times New Roman" w:cs="Times New Roman"/>
          <w:sz w:val="24"/>
          <w:szCs w:val="24"/>
          <w:rPrChange w:id="856" w:author="Samantha Parks" w:date="2018-04-09T16:10:00Z">
            <w:rPr/>
          </w:rPrChange>
        </w:rPr>
        <w:t xml:space="preserve">s different. I </w:t>
      </w:r>
      <w:r w:rsidR="00B4510B" w:rsidRPr="00B93F03">
        <w:rPr>
          <w:rFonts w:ascii="Times New Roman" w:hAnsi="Times New Roman" w:cs="Times New Roman"/>
          <w:sz w:val="24"/>
          <w:szCs w:val="24"/>
          <w:rPrChange w:id="857" w:author="Samantha Parks" w:date="2018-04-09T16:10:00Z">
            <w:rPr/>
          </w:rPrChange>
        </w:rPr>
        <w:t xml:space="preserve">think it has to be. I </w:t>
      </w:r>
      <w:r w:rsidR="0085251D">
        <w:rPr>
          <w:rFonts w:ascii="Times New Roman" w:hAnsi="Times New Roman" w:cs="Times New Roman"/>
          <w:sz w:val="24"/>
          <w:szCs w:val="24"/>
        </w:rPr>
        <w:t>know h</w:t>
      </w:r>
      <w:r w:rsidR="00B4510B" w:rsidRPr="00B93F03">
        <w:rPr>
          <w:rFonts w:ascii="Times New Roman" w:hAnsi="Times New Roman" w:cs="Times New Roman"/>
          <w:sz w:val="24"/>
          <w:szCs w:val="24"/>
          <w:rPrChange w:id="858" w:author="Samantha Parks" w:date="2018-04-09T16:10:00Z">
            <w:rPr/>
          </w:rPrChange>
        </w:rPr>
        <w:t xml:space="preserve">ealth care has changed. I think nurse practitioners and </w:t>
      </w:r>
      <w:r w:rsidR="00F57B20" w:rsidRPr="00B93F03">
        <w:rPr>
          <w:rFonts w:ascii="Times New Roman" w:hAnsi="Times New Roman" w:cs="Times New Roman"/>
          <w:sz w:val="24"/>
          <w:szCs w:val="24"/>
          <w:rPrChange w:id="859" w:author="Samantha Parks" w:date="2018-04-09T16:10:00Z">
            <w:rPr/>
          </w:rPrChange>
        </w:rPr>
        <w:t>physician</w:t>
      </w:r>
      <w:r w:rsidR="00B4510B" w:rsidRPr="00B93F03">
        <w:rPr>
          <w:rFonts w:ascii="Times New Roman" w:hAnsi="Times New Roman" w:cs="Times New Roman"/>
          <w:sz w:val="24"/>
          <w:szCs w:val="24"/>
          <w:rPrChange w:id="860" w:author="Samantha Parks" w:date="2018-04-09T16:10:00Z">
            <w:rPr/>
          </w:rPrChange>
        </w:rPr>
        <w:t xml:space="preserve"> </w:t>
      </w:r>
      <w:r w:rsidR="00F57B20" w:rsidRPr="00B93F03">
        <w:rPr>
          <w:rFonts w:ascii="Times New Roman" w:hAnsi="Times New Roman" w:cs="Times New Roman"/>
          <w:sz w:val="24"/>
          <w:szCs w:val="24"/>
          <w:rPrChange w:id="861" w:author="Samantha Parks" w:date="2018-04-09T16:10:00Z">
            <w:rPr/>
          </w:rPrChange>
        </w:rPr>
        <w:t xml:space="preserve">assistants </w:t>
      </w:r>
      <w:r w:rsidR="00B4510B" w:rsidRPr="00B93F03">
        <w:rPr>
          <w:rFonts w:ascii="Times New Roman" w:hAnsi="Times New Roman" w:cs="Times New Roman"/>
          <w:sz w:val="24"/>
          <w:szCs w:val="24"/>
          <w:rPrChange w:id="862" w:author="Samantha Parks" w:date="2018-04-09T16:10:00Z">
            <w:rPr/>
          </w:rPrChange>
        </w:rPr>
        <w:t xml:space="preserve">are </w:t>
      </w:r>
      <w:r w:rsidR="00F57B20" w:rsidRPr="00B93F03">
        <w:rPr>
          <w:rFonts w:ascii="Times New Roman" w:hAnsi="Times New Roman" w:cs="Times New Roman"/>
          <w:sz w:val="24"/>
          <w:szCs w:val="24"/>
          <w:rPrChange w:id="863" w:author="Samantha Parks" w:date="2018-04-09T16:10:00Z">
            <w:rPr/>
          </w:rPrChange>
        </w:rPr>
        <w:t xml:space="preserve">going to be </w:t>
      </w:r>
      <w:r w:rsidR="00B4510B" w:rsidRPr="00B93F03">
        <w:rPr>
          <w:rFonts w:ascii="Times New Roman" w:hAnsi="Times New Roman" w:cs="Times New Roman"/>
          <w:sz w:val="24"/>
          <w:szCs w:val="24"/>
          <w:rPrChange w:id="864" w:author="Samantha Parks" w:date="2018-04-09T16:10:00Z">
            <w:rPr/>
          </w:rPrChange>
        </w:rPr>
        <w:t>the wave of the future</w:t>
      </w:r>
      <w:r w:rsidR="00F57B20" w:rsidRPr="00B93F03">
        <w:rPr>
          <w:rFonts w:ascii="Times New Roman" w:hAnsi="Times New Roman" w:cs="Times New Roman"/>
          <w:sz w:val="24"/>
          <w:szCs w:val="24"/>
          <w:rPrChange w:id="865" w:author="Samantha Parks" w:date="2018-04-09T16:10:00Z">
            <w:rPr/>
          </w:rPrChange>
        </w:rPr>
        <w:t>,</w:t>
      </w:r>
      <w:r w:rsidR="00B4510B" w:rsidRPr="00B93F03">
        <w:rPr>
          <w:rFonts w:ascii="Times New Roman" w:hAnsi="Times New Roman" w:cs="Times New Roman"/>
          <w:sz w:val="24"/>
          <w:szCs w:val="24"/>
          <w:rPrChange w:id="866" w:author="Samantha Parks" w:date="2018-04-09T16:10:00Z">
            <w:rPr/>
          </w:rPrChange>
        </w:rPr>
        <w:t xml:space="preserve"> not the doctors</w:t>
      </w:r>
      <w:r w:rsidR="00F57B20" w:rsidRPr="00B93F03">
        <w:rPr>
          <w:rFonts w:ascii="Times New Roman" w:hAnsi="Times New Roman" w:cs="Times New Roman"/>
          <w:sz w:val="24"/>
          <w:szCs w:val="24"/>
          <w:rPrChange w:id="867" w:author="Samantha Parks" w:date="2018-04-09T16:10:00Z">
            <w:rPr/>
          </w:rPrChange>
        </w:rPr>
        <w:t xml:space="preserve">. I think hospitals are going to be down to almost just an emergency room and an ICU, and then it’s going to be skilled facilities like our nursing homes are. I think that’s what it’s going to be. </w:t>
      </w:r>
    </w:p>
    <w:p w:rsidR="00F57B20" w:rsidRPr="00B93F03" w:rsidRDefault="00F57B20">
      <w:pPr>
        <w:spacing w:line="480" w:lineRule="auto"/>
        <w:rPr>
          <w:rFonts w:ascii="Times New Roman" w:hAnsi="Times New Roman" w:cs="Times New Roman"/>
          <w:sz w:val="24"/>
          <w:szCs w:val="24"/>
          <w:rPrChange w:id="868" w:author="Samantha Parks" w:date="2018-04-09T16:10:00Z">
            <w:rPr/>
          </w:rPrChange>
        </w:rPr>
        <w:pPrChange w:id="869" w:author="Samantha Parks" w:date="2018-04-09T16:10:00Z">
          <w:pPr/>
        </w:pPrChange>
      </w:pPr>
      <w:r w:rsidRPr="00ED4432">
        <w:rPr>
          <w:rFonts w:ascii="Times New Roman" w:hAnsi="Times New Roman" w:cs="Times New Roman"/>
          <w:sz w:val="24"/>
          <w:szCs w:val="24"/>
          <w:u w:val="single"/>
          <w:rPrChange w:id="870" w:author="Samantha Parks" w:date="2018-04-09T16:15:00Z">
            <w:rPr/>
          </w:rPrChange>
        </w:rPr>
        <w:t>Samantha:</w:t>
      </w:r>
      <w:r w:rsidRPr="00B93F03">
        <w:rPr>
          <w:rFonts w:ascii="Times New Roman" w:hAnsi="Times New Roman" w:cs="Times New Roman"/>
          <w:sz w:val="24"/>
          <w:szCs w:val="24"/>
          <w:rPrChange w:id="871" w:author="Samantha Parks" w:date="2018-04-09T16:10:00Z">
            <w:rPr/>
          </w:rPrChange>
        </w:rPr>
        <w:t xml:space="preserve"> Yeah, I’ve never really thought about that. I have nursing friends but I’m not in nursing.</w:t>
      </w:r>
    </w:p>
    <w:p w:rsidR="00F57B20" w:rsidRPr="00B93F03" w:rsidRDefault="00F57B20">
      <w:pPr>
        <w:spacing w:line="480" w:lineRule="auto"/>
        <w:rPr>
          <w:rFonts w:ascii="Times New Roman" w:hAnsi="Times New Roman" w:cs="Times New Roman"/>
          <w:sz w:val="24"/>
          <w:szCs w:val="24"/>
          <w:rPrChange w:id="872" w:author="Samantha Parks" w:date="2018-04-09T16:10:00Z">
            <w:rPr/>
          </w:rPrChange>
        </w:rPr>
        <w:pPrChange w:id="873" w:author="Samantha Parks" w:date="2018-04-09T16:10:00Z">
          <w:pPr/>
        </w:pPrChange>
      </w:pPr>
      <w:r w:rsidRPr="00ED4432">
        <w:rPr>
          <w:rFonts w:ascii="Times New Roman" w:hAnsi="Times New Roman" w:cs="Times New Roman"/>
          <w:sz w:val="24"/>
          <w:szCs w:val="24"/>
          <w:u w:val="single"/>
          <w:rPrChange w:id="874" w:author="Samantha Parks" w:date="2018-04-09T16:15:00Z">
            <w:rPr/>
          </w:rPrChange>
        </w:rPr>
        <w:t>Dr. Chapdelaine:</w:t>
      </w:r>
      <w:r w:rsidR="007E70D4">
        <w:rPr>
          <w:rFonts w:ascii="Times New Roman" w:hAnsi="Times New Roman" w:cs="Times New Roman"/>
          <w:sz w:val="24"/>
          <w:szCs w:val="24"/>
        </w:rPr>
        <w:t xml:space="preserve"> Are they in the Nursing D</w:t>
      </w:r>
      <w:r w:rsidRPr="00B93F03">
        <w:rPr>
          <w:rFonts w:ascii="Times New Roman" w:hAnsi="Times New Roman" w:cs="Times New Roman"/>
          <w:sz w:val="24"/>
          <w:szCs w:val="24"/>
          <w:rPrChange w:id="875" w:author="Samantha Parks" w:date="2018-04-09T16:10:00Z">
            <w:rPr/>
          </w:rPrChange>
        </w:rPr>
        <w:t>epartment here?</w:t>
      </w:r>
    </w:p>
    <w:p w:rsidR="00F57B20" w:rsidRPr="00B93F03" w:rsidRDefault="00F57B20">
      <w:pPr>
        <w:spacing w:line="480" w:lineRule="auto"/>
        <w:rPr>
          <w:rFonts w:ascii="Times New Roman" w:hAnsi="Times New Roman" w:cs="Times New Roman"/>
          <w:sz w:val="24"/>
          <w:szCs w:val="24"/>
          <w:rPrChange w:id="876" w:author="Samantha Parks" w:date="2018-04-09T16:10:00Z">
            <w:rPr/>
          </w:rPrChange>
        </w:rPr>
        <w:pPrChange w:id="877" w:author="Samantha Parks" w:date="2018-04-09T16:10:00Z">
          <w:pPr/>
        </w:pPrChange>
      </w:pPr>
      <w:r w:rsidRPr="00ED4432">
        <w:rPr>
          <w:rFonts w:ascii="Times New Roman" w:hAnsi="Times New Roman" w:cs="Times New Roman"/>
          <w:sz w:val="24"/>
          <w:szCs w:val="24"/>
          <w:u w:val="single"/>
          <w:rPrChange w:id="878" w:author="Samantha Parks" w:date="2018-04-09T16:15:00Z">
            <w:rPr/>
          </w:rPrChange>
        </w:rPr>
        <w:t>Samantha:</w:t>
      </w:r>
      <w:r w:rsidRPr="00B93F03">
        <w:rPr>
          <w:rFonts w:ascii="Times New Roman" w:hAnsi="Times New Roman" w:cs="Times New Roman"/>
          <w:sz w:val="24"/>
          <w:szCs w:val="24"/>
          <w:rPrChange w:id="879" w:author="Samantha Parks" w:date="2018-04-09T16:10:00Z">
            <w:rPr/>
          </w:rPrChange>
        </w:rPr>
        <w:t xml:space="preserve"> Yes</w:t>
      </w:r>
    </w:p>
    <w:p w:rsidR="00F57B20" w:rsidRPr="00ED4432" w:rsidRDefault="00F57B20">
      <w:pPr>
        <w:spacing w:line="480" w:lineRule="auto"/>
        <w:rPr>
          <w:rFonts w:ascii="Times New Roman" w:hAnsi="Times New Roman" w:cs="Times New Roman"/>
          <w:sz w:val="24"/>
          <w:szCs w:val="24"/>
          <w:rPrChange w:id="880" w:author="Samantha Parks" w:date="2018-04-09T16:16:00Z">
            <w:rPr/>
          </w:rPrChange>
        </w:rPr>
        <w:pPrChange w:id="881" w:author="Samantha Parks" w:date="2018-04-09T16:10:00Z">
          <w:pPr/>
        </w:pPrChange>
      </w:pPr>
      <w:r w:rsidRPr="00ED4432">
        <w:rPr>
          <w:rFonts w:ascii="Times New Roman" w:hAnsi="Times New Roman" w:cs="Times New Roman"/>
          <w:sz w:val="24"/>
          <w:szCs w:val="24"/>
          <w:u w:val="single"/>
          <w:rPrChange w:id="882" w:author="Samantha Parks" w:date="2018-04-09T16:15:00Z">
            <w:rPr/>
          </w:rPrChange>
        </w:rPr>
        <w:lastRenderedPageBreak/>
        <w:t>Dr. Chapdelaine:</w:t>
      </w:r>
      <w:r w:rsidRPr="00B93F03">
        <w:rPr>
          <w:rFonts w:ascii="Times New Roman" w:hAnsi="Times New Roman" w:cs="Times New Roman"/>
          <w:sz w:val="24"/>
          <w:szCs w:val="24"/>
          <w:rPrChange w:id="883" w:author="Samantha Parks" w:date="2018-04-09T16:10:00Z">
            <w:rPr/>
          </w:rPrChange>
        </w:rPr>
        <w:t xml:space="preserve"> I was out to lunch</w:t>
      </w:r>
      <w:ins w:id="884" w:author="John Quinn" w:date="2018-04-08T13:44:00Z">
        <w:r w:rsidR="006B6DAE" w:rsidRPr="00B93F03">
          <w:rPr>
            <w:rFonts w:ascii="Times New Roman" w:hAnsi="Times New Roman" w:cs="Times New Roman"/>
            <w:sz w:val="24"/>
            <w:szCs w:val="24"/>
            <w:rPrChange w:id="885" w:author="Samantha Parks" w:date="2018-04-09T16:10:00Z">
              <w:rPr/>
            </w:rPrChange>
          </w:rPr>
          <w:t>…</w:t>
        </w:r>
      </w:ins>
      <w:r w:rsidRPr="00B93F03">
        <w:rPr>
          <w:rFonts w:ascii="Times New Roman" w:hAnsi="Times New Roman" w:cs="Times New Roman"/>
          <w:sz w:val="24"/>
          <w:szCs w:val="24"/>
          <w:rPrChange w:id="886" w:author="Samantha Parks" w:date="2018-04-09T16:10:00Z">
            <w:rPr/>
          </w:rPrChange>
        </w:rPr>
        <w:t xml:space="preserve"> </w:t>
      </w:r>
      <w:del w:id="887" w:author="John Quinn" w:date="2018-04-08T13:44:00Z">
        <w:r w:rsidRPr="00B93F03" w:rsidDel="006B6DAE">
          <w:rPr>
            <w:rFonts w:ascii="Times New Roman" w:hAnsi="Times New Roman" w:cs="Times New Roman"/>
            <w:sz w:val="24"/>
            <w:szCs w:val="24"/>
            <w:rPrChange w:id="888" w:author="Samantha Parks" w:date="2018-04-09T16:10:00Z">
              <w:rPr/>
            </w:rPrChange>
          </w:rPr>
          <w:delText xml:space="preserve">the other night, or </w:delText>
        </w:r>
      </w:del>
      <w:r w:rsidRPr="00B93F03">
        <w:rPr>
          <w:rFonts w:ascii="Times New Roman" w:hAnsi="Times New Roman" w:cs="Times New Roman"/>
          <w:sz w:val="24"/>
          <w:szCs w:val="24"/>
          <w:rPrChange w:id="889" w:author="Samantha Parks" w:date="2018-04-09T16:10:00Z">
            <w:rPr/>
          </w:rPrChange>
        </w:rPr>
        <w:t>the other day</w:t>
      </w:r>
      <w:ins w:id="890" w:author="John Quinn" w:date="2018-04-08T13:44:00Z">
        <w:r w:rsidR="006B6DAE" w:rsidRPr="00B93F03">
          <w:rPr>
            <w:rFonts w:ascii="Times New Roman" w:hAnsi="Times New Roman" w:cs="Times New Roman"/>
            <w:sz w:val="24"/>
            <w:szCs w:val="24"/>
            <w:rPrChange w:id="891" w:author="Samantha Parks" w:date="2018-04-09T16:10:00Z">
              <w:rPr/>
            </w:rPrChange>
          </w:rPr>
          <w:t>…</w:t>
        </w:r>
      </w:ins>
      <w:del w:id="892" w:author="John Quinn" w:date="2018-04-08T13:44:00Z">
        <w:r w:rsidRPr="00B93F03" w:rsidDel="006B6DAE">
          <w:rPr>
            <w:rFonts w:ascii="Times New Roman" w:hAnsi="Times New Roman" w:cs="Times New Roman"/>
            <w:sz w:val="24"/>
            <w:szCs w:val="24"/>
            <w:rPrChange w:id="893" w:author="Samantha Parks" w:date="2018-04-09T16:10:00Z">
              <w:rPr/>
            </w:rPrChange>
          </w:rPr>
          <w:delText xml:space="preserve"> I was out to lunch </w:delText>
        </w:r>
      </w:del>
      <w:r w:rsidRPr="00B93F03">
        <w:rPr>
          <w:rFonts w:ascii="Times New Roman" w:hAnsi="Times New Roman" w:cs="Times New Roman"/>
          <w:sz w:val="24"/>
          <w:szCs w:val="24"/>
          <w:rPrChange w:id="894" w:author="Samantha Parks" w:date="2018-04-09T16:10:00Z">
            <w:rPr/>
          </w:rPrChange>
        </w:rPr>
        <w:t xml:space="preserve">with someone. And she says </w:t>
      </w:r>
      <w:r w:rsidR="007C14B4" w:rsidRPr="00B93F03">
        <w:rPr>
          <w:rFonts w:ascii="Times New Roman" w:hAnsi="Times New Roman" w:cs="Times New Roman"/>
          <w:sz w:val="24"/>
          <w:szCs w:val="24"/>
          <w:rPrChange w:id="895" w:author="Samantha Parks" w:date="2018-04-09T16:10:00Z">
            <w:rPr/>
          </w:rPrChange>
        </w:rPr>
        <w:t xml:space="preserve">that </w:t>
      </w:r>
      <w:r w:rsidRPr="00B93F03">
        <w:rPr>
          <w:rFonts w:ascii="Times New Roman" w:hAnsi="Times New Roman" w:cs="Times New Roman"/>
          <w:sz w:val="24"/>
          <w:szCs w:val="24"/>
          <w:rPrChange w:id="896" w:author="Samantha Parks" w:date="2018-04-09T16:10:00Z">
            <w:rPr/>
          </w:rPrChange>
        </w:rPr>
        <w:t xml:space="preserve">her granddaughter who lives in Missouri is here as a nursing student, and she’s doing her first </w:t>
      </w:r>
      <w:r w:rsidR="00A71376">
        <w:rPr>
          <w:rFonts w:ascii="Times New Roman" w:hAnsi="Times New Roman" w:cs="Times New Roman"/>
          <w:sz w:val="24"/>
          <w:szCs w:val="24"/>
        </w:rPr>
        <w:t>u</w:t>
      </w:r>
      <w:r w:rsidRPr="00B93F03">
        <w:rPr>
          <w:rFonts w:ascii="Times New Roman" w:hAnsi="Times New Roman" w:cs="Times New Roman"/>
          <w:sz w:val="24"/>
          <w:szCs w:val="24"/>
          <w:rPrChange w:id="897" w:author="Samantha Parks" w:date="2018-04-09T16:10:00Z">
            <w:rPr/>
          </w:rPrChange>
        </w:rPr>
        <w:t>clinical this semester. And I thought, she’s a junior and she’</w:t>
      </w:r>
      <w:r w:rsidR="007C14B4" w:rsidRPr="00B93F03">
        <w:rPr>
          <w:rFonts w:ascii="Times New Roman" w:hAnsi="Times New Roman" w:cs="Times New Roman"/>
          <w:sz w:val="24"/>
          <w:szCs w:val="24"/>
          <w:rPrChange w:id="898" w:author="Samantha Parks" w:date="2018-04-09T16:10:00Z">
            <w:rPr/>
          </w:rPrChange>
        </w:rPr>
        <w:t>s just- and my feeling is suppose she doesn’t like it</w:t>
      </w:r>
      <w:ins w:id="899" w:author="John Quinn" w:date="2018-04-08T13:44:00Z">
        <w:r w:rsidR="006B6DAE" w:rsidRPr="00B93F03">
          <w:rPr>
            <w:rFonts w:ascii="Times New Roman" w:hAnsi="Times New Roman" w:cs="Times New Roman"/>
            <w:sz w:val="24"/>
            <w:szCs w:val="24"/>
            <w:rPrChange w:id="900" w:author="Samantha Parks" w:date="2018-04-09T16:10:00Z">
              <w:rPr/>
            </w:rPrChange>
          </w:rPr>
          <w:t>?</w:t>
        </w:r>
      </w:ins>
      <w:del w:id="901" w:author="John Quinn" w:date="2018-04-08T13:44:00Z">
        <w:r w:rsidR="007C14B4" w:rsidRPr="00B93F03" w:rsidDel="006B6DAE">
          <w:rPr>
            <w:rFonts w:ascii="Times New Roman" w:hAnsi="Times New Roman" w:cs="Times New Roman"/>
            <w:sz w:val="24"/>
            <w:szCs w:val="24"/>
            <w:rPrChange w:id="902" w:author="Samantha Parks" w:date="2018-04-09T16:10:00Z">
              <w:rPr/>
            </w:rPrChange>
          </w:rPr>
          <w:delText>.</w:delText>
        </w:r>
      </w:del>
      <w:r w:rsidR="0085251D">
        <w:rPr>
          <w:rFonts w:ascii="Times New Roman" w:hAnsi="Times New Roman" w:cs="Times New Roman"/>
          <w:sz w:val="24"/>
          <w:szCs w:val="24"/>
        </w:rPr>
        <w:t xml:space="preserve"> Suppose she </w:t>
      </w:r>
      <w:r w:rsidR="007C14B4" w:rsidRPr="00B93F03">
        <w:rPr>
          <w:rFonts w:ascii="Times New Roman" w:hAnsi="Times New Roman" w:cs="Times New Roman"/>
          <w:sz w:val="24"/>
          <w:szCs w:val="24"/>
          <w:rPrChange w:id="903" w:author="Samantha Parks" w:date="2018-04-09T16:10:00Z">
            <w:rPr/>
          </w:rPrChange>
        </w:rPr>
        <w:t>graduate</w:t>
      </w:r>
      <w:r w:rsidR="0085251D">
        <w:rPr>
          <w:rFonts w:ascii="Times New Roman" w:hAnsi="Times New Roman" w:cs="Times New Roman"/>
          <w:sz w:val="24"/>
          <w:szCs w:val="24"/>
        </w:rPr>
        <w:t>s and hates nursing? O</w:t>
      </w:r>
      <w:r w:rsidR="007C14B4" w:rsidRPr="00B93F03">
        <w:rPr>
          <w:rFonts w:ascii="Times New Roman" w:hAnsi="Times New Roman" w:cs="Times New Roman"/>
          <w:sz w:val="24"/>
          <w:szCs w:val="24"/>
          <w:rPrChange w:id="904" w:author="Samantha Parks" w:date="2018-04-09T16:10:00Z">
            <w:rPr/>
          </w:rPrChange>
        </w:rPr>
        <w:t>r she</w:t>
      </w:r>
      <w:r w:rsidR="00A71376">
        <w:rPr>
          <w:rFonts w:ascii="Times New Roman" w:hAnsi="Times New Roman" w:cs="Times New Roman"/>
          <w:sz w:val="24"/>
          <w:szCs w:val="24"/>
        </w:rPr>
        <w:t xml:space="preserve"> may </w:t>
      </w:r>
      <w:r w:rsidR="007C14B4" w:rsidRPr="00ED4432">
        <w:rPr>
          <w:rFonts w:ascii="Times New Roman" w:hAnsi="Times New Roman" w:cs="Times New Roman"/>
          <w:sz w:val="24"/>
          <w:szCs w:val="24"/>
          <w:rPrChange w:id="905" w:author="Samantha Parks" w:date="2018-04-09T16:16:00Z">
            <w:rPr/>
          </w:rPrChange>
        </w:rPr>
        <w:t>dropout and lose</w:t>
      </w:r>
      <w:r w:rsidR="007C14B4" w:rsidRPr="00A71376">
        <w:rPr>
          <w:rFonts w:ascii="Times New Roman" w:hAnsi="Times New Roman" w:cs="Times New Roman"/>
          <w:sz w:val="24"/>
          <w:szCs w:val="24"/>
          <w:u w:val="single"/>
          <w:rPrChange w:id="906" w:author="Samantha Parks" w:date="2018-04-09T16:16:00Z">
            <w:rPr/>
          </w:rPrChange>
        </w:rPr>
        <w:t xml:space="preserve"> a </w:t>
      </w:r>
      <w:r w:rsidR="00A71376">
        <w:rPr>
          <w:rFonts w:ascii="Times New Roman" w:hAnsi="Times New Roman" w:cs="Times New Roman"/>
          <w:sz w:val="24"/>
          <w:szCs w:val="24"/>
          <w:u w:val="single"/>
        </w:rPr>
        <w:t>y</w:t>
      </w:r>
      <w:r w:rsidR="007C14B4" w:rsidRPr="00A71376">
        <w:rPr>
          <w:rFonts w:ascii="Times New Roman" w:hAnsi="Times New Roman" w:cs="Times New Roman"/>
          <w:sz w:val="24"/>
          <w:szCs w:val="24"/>
          <w:u w:val="single"/>
          <w:rPrChange w:id="907" w:author="Samantha Parks" w:date="2018-04-09T16:16:00Z">
            <w:rPr/>
          </w:rPrChange>
        </w:rPr>
        <w:t>e</w:t>
      </w:r>
      <w:r w:rsidR="007C14B4" w:rsidRPr="00ED4432">
        <w:rPr>
          <w:rFonts w:ascii="Times New Roman" w:hAnsi="Times New Roman" w:cs="Times New Roman"/>
          <w:sz w:val="24"/>
          <w:szCs w:val="24"/>
          <w:rPrChange w:id="908" w:author="Samantha Parks" w:date="2018-04-09T16:16:00Z">
            <w:rPr/>
          </w:rPrChange>
        </w:rPr>
        <w:t>ar</w:t>
      </w:r>
      <w:r w:rsidR="0085251D">
        <w:rPr>
          <w:rFonts w:ascii="Times New Roman" w:hAnsi="Times New Roman" w:cs="Times New Roman"/>
          <w:sz w:val="24"/>
          <w:szCs w:val="24"/>
        </w:rPr>
        <w:t>?</w:t>
      </w:r>
    </w:p>
    <w:p w:rsidR="007C14B4" w:rsidRPr="00B93F03" w:rsidRDefault="007C14B4">
      <w:pPr>
        <w:spacing w:line="480" w:lineRule="auto"/>
        <w:rPr>
          <w:rFonts w:ascii="Times New Roman" w:hAnsi="Times New Roman" w:cs="Times New Roman"/>
          <w:sz w:val="24"/>
          <w:szCs w:val="24"/>
          <w:rPrChange w:id="909" w:author="Samantha Parks" w:date="2018-04-09T16:10:00Z">
            <w:rPr/>
          </w:rPrChange>
        </w:rPr>
        <w:pPrChange w:id="910" w:author="Samantha Parks" w:date="2018-04-09T16:10:00Z">
          <w:pPr/>
        </w:pPrChange>
      </w:pPr>
      <w:r w:rsidRPr="00ED4432">
        <w:rPr>
          <w:rFonts w:ascii="Times New Roman" w:hAnsi="Times New Roman" w:cs="Times New Roman"/>
          <w:sz w:val="24"/>
          <w:szCs w:val="24"/>
          <w:u w:val="single"/>
          <w:rPrChange w:id="911" w:author="Samantha Parks" w:date="2018-04-09T16:16:00Z">
            <w:rPr/>
          </w:rPrChange>
        </w:rPr>
        <w:t>Samantha:</w:t>
      </w:r>
      <w:r w:rsidRPr="00B93F03">
        <w:rPr>
          <w:rFonts w:ascii="Times New Roman" w:hAnsi="Times New Roman" w:cs="Times New Roman"/>
          <w:sz w:val="24"/>
          <w:szCs w:val="24"/>
          <w:rPrChange w:id="912" w:author="Samantha Parks" w:date="2018-04-09T16:10:00Z">
            <w:rPr/>
          </w:rPrChange>
        </w:rPr>
        <w:t xml:space="preserve"> I agree with you on that one!</w:t>
      </w:r>
    </w:p>
    <w:p w:rsidR="007C14B4" w:rsidRPr="00B93F03" w:rsidRDefault="007C14B4">
      <w:pPr>
        <w:spacing w:line="480" w:lineRule="auto"/>
        <w:rPr>
          <w:rFonts w:ascii="Times New Roman" w:hAnsi="Times New Roman" w:cs="Times New Roman"/>
          <w:sz w:val="24"/>
          <w:szCs w:val="24"/>
          <w:rPrChange w:id="913" w:author="Samantha Parks" w:date="2018-04-09T16:10:00Z">
            <w:rPr/>
          </w:rPrChange>
        </w:rPr>
        <w:pPrChange w:id="914" w:author="Samantha Parks" w:date="2018-04-09T16:10:00Z">
          <w:pPr/>
        </w:pPrChange>
      </w:pPr>
      <w:r w:rsidRPr="00ED4432">
        <w:rPr>
          <w:rFonts w:ascii="Times New Roman" w:hAnsi="Times New Roman" w:cs="Times New Roman"/>
          <w:sz w:val="24"/>
          <w:szCs w:val="24"/>
          <w:u w:val="single"/>
          <w:rPrChange w:id="915" w:author="Samantha Parks" w:date="2018-04-09T16:16:00Z">
            <w:rPr/>
          </w:rPrChange>
        </w:rPr>
        <w:t>Dr. Chapdelaine:</w:t>
      </w:r>
      <w:r w:rsidRPr="00B93F03">
        <w:rPr>
          <w:rFonts w:ascii="Times New Roman" w:hAnsi="Times New Roman" w:cs="Times New Roman"/>
          <w:sz w:val="24"/>
          <w:szCs w:val="24"/>
          <w:rPrChange w:id="916" w:author="Samantha Parks" w:date="2018-04-09T16:10:00Z">
            <w:rPr/>
          </w:rPrChange>
        </w:rPr>
        <w:t xml:space="preserve"> It makes sense! We’ve changed the curriculum a few times. At one point </w:t>
      </w:r>
      <w:r w:rsidR="00A71376">
        <w:rPr>
          <w:rFonts w:ascii="Times New Roman" w:hAnsi="Times New Roman" w:cs="Times New Roman"/>
          <w:sz w:val="24"/>
          <w:szCs w:val="24"/>
        </w:rPr>
        <w:t xml:space="preserve">nursing faculty </w:t>
      </w:r>
      <w:r w:rsidRPr="00B93F03">
        <w:rPr>
          <w:rFonts w:ascii="Times New Roman" w:hAnsi="Times New Roman" w:cs="Times New Roman"/>
          <w:sz w:val="24"/>
          <w:szCs w:val="24"/>
          <w:rPrChange w:id="917" w:author="Samantha Parks" w:date="2018-04-09T16:10:00Z">
            <w:rPr/>
          </w:rPrChange>
        </w:rPr>
        <w:t xml:space="preserve">wanted a two plus two curriculum, and we worked one whole summer to </w:t>
      </w:r>
      <w:r w:rsidR="00A71376">
        <w:rPr>
          <w:rFonts w:ascii="Times New Roman" w:hAnsi="Times New Roman" w:cs="Times New Roman"/>
          <w:sz w:val="24"/>
          <w:szCs w:val="24"/>
        </w:rPr>
        <w:t xml:space="preserve">develop that program and obtain the necessary approval. </w:t>
      </w:r>
      <w:r w:rsidR="007E70D4">
        <w:rPr>
          <w:rFonts w:ascii="Times New Roman" w:hAnsi="Times New Roman" w:cs="Times New Roman"/>
          <w:sz w:val="24"/>
          <w:szCs w:val="24"/>
        </w:rPr>
        <w:t>I was still in the Nursing D</w:t>
      </w:r>
      <w:r w:rsidRPr="00B93F03">
        <w:rPr>
          <w:rFonts w:ascii="Times New Roman" w:hAnsi="Times New Roman" w:cs="Times New Roman"/>
          <w:sz w:val="24"/>
          <w:szCs w:val="24"/>
          <w:rPrChange w:id="918" w:author="Samantha Parks" w:date="2018-04-09T16:10:00Z">
            <w:rPr/>
          </w:rPrChange>
        </w:rPr>
        <w:t>epartment then, and we started it so that it would be two years</w:t>
      </w:r>
      <w:ins w:id="919" w:author="John Quinn" w:date="2018-04-08T13:45:00Z">
        <w:r w:rsidR="006B6DAE" w:rsidRPr="00B93F03">
          <w:rPr>
            <w:rFonts w:ascii="Times New Roman" w:hAnsi="Times New Roman" w:cs="Times New Roman"/>
            <w:sz w:val="24"/>
            <w:szCs w:val="24"/>
            <w:rPrChange w:id="920" w:author="Samantha Parks" w:date="2018-04-09T16:10:00Z">
              <w:rPr/>
            </w:rPrChange>
          </w:rPr>
          <w:t>.</w:t>
        </w:r>
      </w:ins>
      <w:r w:rsidRPr="00B93F03">
        <w:rPr>
          <w:rFonts w:ascii="Times New Roman" w:hAnsi="Times New Roman" w:cs="Times New Roman"/>
          <w:sz w:val="24"/>
          <w:szCs w:val="24"/>
          <w:rPrChange w:id="921" w:author="Samantha Parks" w:date="2018-04-09T16:10:00Z">
            <w:rPr/>
          </w:rPrChange>
        </w:rPr>
        <w:t xml:space="preserve"> </w:t>
      </w:r>
      <w:ins w:id="922" w:author="John Quinn" w:date="2018-04-08T13:45:00Z">
        <w:r w:rsidR="006B6DAE" w:rsidRPr="00B93F03">
          <w:rPr>
            <w:rFonts w:ascii="Times New Roman" w:hAnsi="Times New Roman" w:cs="Times New Roman"/>
            <w:sz w:val="24"/>
            <w:szCs w:val="24"/>
            <w:rPrChange w:id="923" w:author="Samantha Parks" w:date="2018-04-09T16:10:00Z">
              <w:rPr/>
            </w:rPrChange>
          </w:rPr>
          <w:t xml:space="preserve"> W</w:t>
        </w:r>
      </w:ins>
      <w:del w:id="924" w:author="John Quinn" w:date="2018-04-08T13:45:00Z">
        <w:r w:rsidRPr="00B93F03" w:rsidDel="006B6DAE">
          <w:rPr>
            <w:rFonts w:ascii="Times New Roman" w:hAnsi="Times New Roman" w:cs="Times New Roman"/>
            <w:sz w:val="24"/>
            <w:szCs w:val="24"/>
            <w:rPrChange w:id="925" w:author="Samantha Parks" w:date="2018-04-09T16:10:00Z">
              <w:rPr/>
            </w:rPrChange>
          </w:rPr>
          <w:delText>w</w:delText>
        </w:r>
      </w:del>
      <w:r w:rsidRPr="00B93F03">
        <w:rPr>
          <w:rFonts w:ascii="Times New Roman" w:hAnsi="Times New Roman" w:cs="Times New Roman"/>
          <w:sz w:val="24"/>
          <w:szCs w:val="24"/>
          <w:rPrChange w:id="926" w:author="Samantha Parks" w:date="2018-04-09T16:10:00Z">
            <w:rPr/>
          </w:rPrChange>
        </w:rPr>
        <w:t xml:space="preserve">e would focus on the required sciences and clinical, and then at the end of their second year </w:t>
      </w:r>
      <w:r w:rsidR="00527393" w:rsidRPr="00B93F03">
        <w:rPr>
          <w:rFonts w:ascii="Times New Roman" w:hAnsi="Times New Roman" w:cs="Times New Roman"/>
          <w:sz w:val="24"/>
          <w:szCs w:val="24"/>
          <w:rPrChange w:id="927" w:author="Samantha Parks" w:date="2018-04-09T16:10:00Z">
            <w:rPr/>
          </w:rPrChange>
        </w:rPr>
        <w:t>they’d</w:t>
      </w:r>
      <w:r w:rsidRPr="00B93F03">
        <w:rPr>
          <w:rFonts w:ascii="Times New Roman" w:hAnsi="Times New Roman" w:cs="Times New Roman"/>
          <w:sz w:val="24"/>
          <w:szCs w:val="24"/>
          <w:rPrChange w:id="928" w:author="Samantha Parks" w:date="2018-04-09T16:10:00Z">
            <w:rPr/>
          </w:rPrChange>
        </w:rPr>
        <w:t xml:space="preserve"> be like a two year </w:t>
      </w:r>
      <w:r w:rsidR="00A71376">
        <w:rPr>
          <w:rFonts w:ascii="Times New Roman" w:hAnsi="Times New Roman" w:cs="Times New Roman"/>
          <w:sz w:val="24"/>
          <w:szCs w:val="24"/>
        </w:rPr>
        <w:t xml:space="preserve">(associate degree) </w:t>
      </w:r>
      <w:r w:rsidRPr="00B93F03">
        <w:rPr>
          <w:rFonts w:ascii="Times New Roman" w:hAnsi="Times New Roman" w:cs="Times New Roman"/>
          <w:sz w:val="24"/>
          <w:szCs w:val="24"/>
          <w:rPrChange w:id="929" w:author="Samantha Parks" w:date="2018-04-09T16:10:00Z">
            <w:rPr/>
          </w:rPrChange>
        </w:rPr>
        <w:t>grad</w:t>
      </w:r>
      <w:r w:rsidR="00527393" w:rsidRPr="00B93F03">
        <w:rPr>
          <w:rFonts w:ascii="Times New Roman" w:hAnsi="Times New Roman" w:cs="Times New Roman"/>
          <w:sz w:val="24"/>
          <w:szCs w:val="24"/>
          <w:rPrChange w:id="930" w:author="Samantha Parks" w:date="2018-04-09T16:10:00Z">
            <w:rPr/>
          </w:rPrChange>
        </w:rPr>
        <w:t>, be able to write their licensure and become a registered nurse and then could work their way through the last two years which would be advanced practice as well as the core courses they needed. We worked, oh I guess maybe two years for that, recruited faculty</w:t>
      </w:r>
      <w:r w:rsidR="007E70D4">
        <w:rPr>
          <w:rFonts w:ascii="Times New Roman" w:hAnsi="Times New Roman" w:cs="Times New Roman"/>
          <w:sz w:val="24"/>
          <w:szCs w:val="24"/>
        </w:rPr>
        <w:t>,</w:t>
      </w:r>
      <w:r w:rsidR="00527393" w:rsidRPr="00B93F03">
        <w:rPr>
          <w:rFonts w:ascii="Times New Roman" w:hAnsi="Times New Roman" w:cs="Times New Roman"/>
          <w:sz w:val="24"/>
          <w:szCs w:val="24"/>
          <w:rPrChange w:id="931" w:author="Samantha Parks" w:date="2018-04-09T16:10:00Z">
            <w:rPr/>
          </w:rPrChange>
        </w:rPr>
        <w:t xml:space="preserve"> got it in place, and then all of a sudden a new chair of the nursing department came in, and for some reason or another within two years it was gone. And I was out of the nursing department at that time so I didn’t know what happened. But now they’re into the upper division. And I mean if they find they love nursing</w:t>
      </w:r>
      <w:r w:rsidR="00A71376">
        <w:rPr>
          <w:rFonts w:ascii="Times New Roman" w:hAnsi="Times New Roman" w:cs="Times New Roman"/>
          <w:sz w:val="24"/>
          <w:szCs w:val="24"/>
        </w:rPr>
        <w:t xml:space="preserve"> it will be great. And I hope that they all do!</w:t>
      </w:r>
      <w:r w:rsidR="00DA2FB8" w:rsidRPr="00B93F03">
        <w:rPr>
          <w:rFonts w:ascii="Times New Roman" w:hAnsi="Times New Roman" w:cs="Times New Roman"/>
          <w:sz w:val="24"/>
          <w:szCs w:val="24"/>
          <w:rPrChange w:id="932" w:author="Samantha Parks" w:date="2018-04-09T16:10:00Z">
            <w:rPr/>
          </w:rPrChange>
        </w:rPr>
        <w:t xml:space="preserve"> All my friends that went to nursing school were in the hospital right away, and I had to wait a whole year before I could go in. That was frustrating! </w:t>
      </w:r>
    </w:p>
    <w:p w:rsidR="00DA2FB8" w:rsidRPr="00B93F03" w:rsidRDefault="00DA2FB8">
      <w:pPr>
        <w:spacing w:line="480" w:lineRule="auto"/>
        <w:rPr>
          <w:rFonts w:ascii="Times New Roman" w:hAnsi="Times New Roman" w:cs="Times New Roman"/>
          <w:sz w:val="24"/>
          <w:szCs w:val="24"/>
          <w:rPrChange w:id="933" w:author="Samantha Parks" w:date="2018-04-09T16:10:00Z">
            <w:rPr/>
          </w:rPrChange>
        </w:rPr>
        <w:pPrChange w:id="934" w:author="Samantha Parks" w:date="2018-04-09T16:10:00Z">
          <w:pPr/>
        </w:pPrChange>
      </w:pPr>
      <w:r w:rsidRPr="00ED4432">
        <w:rPr>
          <w:rFonts w:ascii="Times New Roman" w:hAnsi="Times New Roman" w:cs="Times New Roman"/>
          <w:sz w:val="24"/>
          <w:szCs w:val="24"/>
          <w:u w:val="single"/>
          <w:rPrChange w:id="935" w:author="Samantha Parks" w:date="2018-04-09T16:16:00Z">
            <w:rPr/>
          </w:rPrChange>
        </w:rPr>
        <w:t>Samantha</w:t>
      </w:r>
      <w:r w:rsidRPr="00B93F03">
        <w:rPr>
          <w:rFonts w:ascii="Times New Roman" w:hAnsi="Times New Roman" w:cs="Times New Roman"/>
          <w:sz w:val="24"/>
          <w:szCs w:val="24"/>
          <w:rPrChange w:id="936" w:author="Samantha Parks" w:date="2018-04-09T16:10:00Z">
            <w:rPr/>
          </w:rPrChange>
        </w:rPr>
        <w:t>: And now they have to wait even longer!</w:t>
      </w:r>
    </w:p>
    <w:p w:rsidR="00DA2FB8" w:rsidRPr="00B93F03" w:rsidRDefault="00DA2FB8">
      <w:pPr>
        <w:spacing w:line="480" w:lineRule="auto"/>
        <w:rPr>
          <w:rFonts w:ascii="Times New Roman" w:hAnsi="Times New Roman" w:cs="Times New Roman"/>
          <w:sz w:val="24"/>
          <w:szCs w:val="24"/>
          <w:rPrChange w:id="937" w:author="Samantha Parks" w:date="2018-04-09T16:10:00Z">
            <w:rPr/>
          </w:rPrChange>
        </w:rPr>
        <w:pPrChange w:id="938" w:author="Samantha Parks" w:date="2018-04-09T16:10:00Z">
          <w:pPr/>
        </w:pPrChange>
      </w:pPr>
      <w:r w:rsidRPr="00ED4432">
        <w:rPr>
          <w:rFonts w:ascii="Times New Roman" w:hAnsi="Times New Roman" w:cs="Times New Roman"/>
          <w:sz w:val="24"/>
          <w:szCs w:val="24"/>
          <w:u w:val="single"/>
          <w:rPrChange w:id="939" w:author="Samantha Parks" w:date="2018-04-09T16:16:00Z">
            <w:rPr/>
          </w:rPrChange>
        </w:rPr>
        <w:t>Dr. Chapdelaine</w:t>
      </w:r>
      <w:r w:rsidRPr="00B93F03">
        <w:rPr>
          <w:rFonts w:ascii="Times New Roman" w:hAnsi="Times New Roman" w:cs="Times New Roman"/>
          <w:sz w:val="24"/>
          <w:szCs w:val="24"/>
          <w:rPrChange w:id="940" w:author="Samantha Parks" w:date="2018-04-09T16:10:00Z">
            <w:rPr/>
          </w:rPrChange>
        </w:rPr>
        <w:t>: Right! Anyway, I’m sorry I’m jumping all around but that’s just me.</w:t>
      </w:r>
    </w:p>
    <w:p w:rsidR="00DA2FB8" w:rsidRPr="00B93F03" w:rsidRDefault="00DA2FB8">
      <w:pPr>
        <w:spacing w:line="480" w:lineRule="auto"/>
        <w:rPr>
          <w:rFonts w:ascii="Times New Roman" w:hAnsi="Times New Roman" w:cs="Times New Roman"/>
          <w:sz w:val="24"/>
          <w:szCs w:val="24"/>
          <w:rPrChange w:id="941" w:author="Samantha Parks" w:date="2018-04-09T16:10:00Z">
            <w:rPr/>
          </w:rPrChange>
        </w:rPr>
        <w:pPrChange w:id="942" w:author="Samantha Parks" w:date="2018-04-09T16:10:00Z">
          <w:pPr/>
        </w:pPrChange>
      </w:pPr>
      <w:r w:rsidRPr="00ED4432">
        <w:rPr>
          <w:rFonts w:ascii="Times New Roman" w:hAnsi="Times New Roman" w:cs="Times New Roman"/>
          <w:sz w:val="24"/>
          <w:szCs w:val="24"/>
          <w:u w:val="single"/>
          <w:rPrChange w:id="943" w:author="Samantha Parks" w:date="2018-04-09T16:16:00Z">
            <w:rPr/>
          </w:rPrChange>
        </w:rPr>
        <w:lastRenderedPageBreak/>
        <w:t>Samantha:</w:t>
      </w:r>
      <w:r w:rsidRPr="00B93F03">
        <w:rPr>
          <w:rFonts w:ascii="Times New Roman" w:hAnsi="Times New Roman" w:cs="Times New Roman"/>
          <w:sz w:val="24"/>
          <w:szCs w:val="24"/>
          <w:rPrChange w:id="944" w:author="Samantha Parks" w:date="2018-04-09T16:10:00Z">
            <w:rPr/>
          </w:rPrChange>
        </w:rPr>
        <w:t xml:space="preserve"> No, it’s fine! </w:t>
      </w:r>
    </w:p>
    <w:p w:rsidR="00DA2FB8" w:rsidRPr="00B93F03" w:rsidRDefault="00DA2FB8">
      <w:pPr>
        <w:spacing w:line="480" w:lineRule="auto"/>
        <w:rPr>
          <w:rFonts w:ascii="Times New Roman" w:hAnsi="Times New Roman" w:cs="Times New Roman"/>
          <w:sz w:val="24"/>
          <w:szCs w:val="24"/>
          <w:rPrChange w:id="945" w:author="Samantha Parks" w:date="2018-04-09T16:10:00Z">
            <w:rPr/>
          </w:rPrChange>
        </w:rPr>
        <w:pPrChange w:id="946" w:author="Samantha Parks" w:date="2018-04-09T16:10:00Z">
          <w:pPr/>
        </w:pPrChange>
      </w:pPr>
      <w:r w:rsidRPr="00ED4432">
        <w:rPr>
          <w:rFonts w:ascii="Times New Roman" w:hAnsi="Times New Roman" w:cs="Times New Roman"/>
          <w:sz w:val="24"/>
          <w:szCs w:val="24"/>
          <w:u w:val="single"/>
          <w:rPrChange w:id="947" w:author="Samantha Parks" w:date="2018-04-09T16:16:00Z">
            <w:rPr/>
          </w:rPrChange>
        </w:rPr>
        <w:t>Dr. Chapdelaine:</w:t>
      </w:r>
      <w:r w:rsidRPr="00B93F03">
        <w:rPr>
          <w:rFonts w:ascii="Times New Roman" w:hAnsi="Times New Roman" w:cs="Times New Roman"/>
          <w:sz w:val="24"/>
          <w:szCs w:val="24"/>
          <w:rPrChange w:id="948" w:author="Samantha Parks" w:date="2018-04-09T16:10:00Z">
            <w:rPr/>
          </w:rPrChange>
        </w:rPr>
        <w:t xml:space="preserve">  How are we doing time wise?</w:t>
      </w:r>
    </w:p>
    <w:p w:rsidR="00DA2FB8" w:rsidRPr="00B93F03" w:rsidRDefault="00DA2FB8">
      <w:pPr>
        <w:spacing w:line="480" w:lineRule="auto"/>
        <w:rPr>
          <w:rFonts w:ascii="Times New Roman" w:hAnsi="Times New Roman" w:cs="Times New Roman"/>
          <w:sz w:val="24"/>
          <w:szCs w:val="24"/>
          <w:rPrChange w:id="949" w:author="Samantha Parks" w:date="2018-04-09T16:10:00Z">
            <w:rPr/>
          </w:rPrChange>
        </w:rPr>
        <w:pPrChange w:id="950" w:author="Samantha Parks" w:date="2018-04-09T16:10:00Z">
          <w:pPr/>
        </w:pPrChange>
      </w:pPr>
      <w:r w:rsidRPr="00ED4432">
        <w:rPr>
          <w:rFonts w:ascii="Times New Roman" w:hAnsi="Times New Roman" w:cs="Times New Roman"/>
          <w:sz w:val="24"/>
          <w:szCs w:val="24"/>
          <w:u w:val="single"/>
          <w:rPrChange w:id="951" w:author="Samantha Parks" w:date="2018-04-09T16:16:00Z">
            <w:rPr/>
          </w:rPrChange>
        </w:rPr>
        <w:t>Samantha</w:t>
      </w:r>
      <w:r w:rsidRPr="00B93F03">
        <w:rPr>
          <w:rFonts w:ascii="Times New Roman" w:hAnsi="Times New Roman" w:cs="Times New Roman"/>
          <w:sz w:val="24"/>
          <w:szCs w:val="24"/>
          <w:rPrChange w:id="952" w:author="Samantha Parks" w:date="2018-04-09T16:10:00Z">
            <w:rPr/>
          </w:rPrChange>
        </w:rPr>
        <w:t xml:space="preserve">: We’re still good! So I guess just any other particular or vivid memories from either </w:t>
      </w:r>
      <w:r w:rsidR="00CA16D3" w:rsidRPr="00B93F03">
        <w:rPr>
          <w:rFonts w:ascii="Times New Roman" w:hAnsi="Times New Roman" w:cs="Times New Roman"/>
          <w:sz w:val="24"/>
          <w:szCs w:val="24"/>
          <w:rPrChange w:id="953" w:author="Samantha Parks" w:date="2018-04-09T16:10:00Z">
            <w:rPr/>
          </w:rPrChange>
        </w:rPr>
        <w:t xml:space="preserve">being </w:t>
      </w:r>
      <w:r w:rsidR="00CA16D3">
        <w:rPr>
          <w:rFonts w:ascii="Times New Roman" w:hAnsi="Times New Roman" w:cs="Times New Roman"/>
          <w:sz w:val="24"/>
          <w:szCs w:val="24"/>
        </w:rPr>
        <w:t xml:space="preserve">a </w:t>
      </w:r>
      <w:r w:rsidR="00CA16D3" w:rsidRPr="00B93F03">
        <w:rPr>
          <w:rFonts w:ascii="Times New Roman" w:hAnsi="Times New Roman" w:cs="Times New Roman"/>
          <w:sz w:val="24"/>
          <w:szCs w:val="24"/>
          <w:rPrChange w:id="954" w:author="Samantha Parks" w:date="2018-04-09T16:10:00Z">
            <w:rPr/>
          </w:rPrChange>
        </w:rPr>
        <w:t>student or faculty? Any funny student stories? Just anything in general!</w:t>
      </w:r>
    </w:p>
    <w:p w:rsidR="00DA2FB8" w:rsidRPr="00B93F03" w:rsidRDefault="00DA2FB8">
      <w:pPr>
        <w:spacing w:line="480" w:lineRule="auto"/>
        <w:rPr>
          <w:rFonts w:ascii="Times New Roman" w:hAnsi="Times New Roman" w:cs="Times New Roman"/>
          <w:sz w:val="24"/>
          <w:szCs w:val="24"/>
          <w:rPrChange w:id="955" w:author="Samantha Parks" w:date="2018-04-09T16:10:00Z">
            <w:rPr/>
          </w:rPrChange>
        </w:rPr>
        <w:pPrChange w:id="956" w:author="Samantha Parks" w:date="2018-04-09T16:10:00Z">
          <w:pPr/>
        </w:pPrChange>
      </w:pPr>
      <w:r w:rsidRPr="00ED4432">
        <w:rPr>
          <w:rFonts w:ascii="Times New Roman" w:hAnsi="Times New Roman" w:cs="Times New Roman"/>
          <w:sz w:val="24"/>
          <w:szCs w:val="24"/>
          <w:u w:val="single"/>
          <w:rPrChange w:id="957" w:author="Samantha Parks" w:date="2018-04-09T16:16:00Z">
            <w:rPr/>
          </w:rPrChange>
        </w:rPr>
        <w:t>Dr. Chapdelaine</w:t>
      </w:r>
      <w:r w:rsidRPr="00B93F03">
        <w:rPr>
          <w:rFonts w:ascii="Times New Roman" w:hAnsi="Times New Roman" w:cs="Times New Roman"/>
          <w:sz w:val="24"/>
          <w:szCs w:val="24"/>
          <w:rPrChange w:id="958" w:author="Samantha Parks" w:date="2018-04-09T16:10:00Z">
            <w:rPr/>
          </w:rPrChange>
        </w:rPr>
        <w:t>: No, I used to love it when we started the graduate program</w:t>
      </w:r>
      <w:ins w:id="959" w:author="John Quinn" w:date="2018-04-08T13:46:00Z">
        <w:r w:rsidR="006B6DAE" w:rsidRPr="00B93F03">
          <w:rPr>
            <w:rFonts w:ascii="Times New Roman" w:hAnsi="Times New Roman" w:cs="Times New Roman"/>
            <w:sz w:val="24"/>
            <w:szCs w:val="24"/>
            <w:rPrChange w:id="960" w:author="Samantha Parks" w:date="2018-04-09T16:10:00Z">
              <w:rPr/>
            </w:rPrChange>
          </w:rPr>
          <w:t xml:space="preserve">. </w:t>
        </w:r>
      </w:ins>
      <w:r w:rsidRPr="00B93F03">
        <w:rPr>
          <w:rFonts w:ascii="Times New Roman" w:hAnsi="Times New Roman" w:cs="Times New Roman"/>
          <w:sz w:val="24"/>
          <w:szCs w:val="24"/>
          <w:rPrChange w:id="961" w:author="Samantha Parks" w:date="2018-04-09T16:10:00Z">
            <w:rPr/>
          </w:rPrChange>
        </w:rPr>
        <w:t xml:space="preserve"> </w:t>
      </w:r>
      <w:ins w:id="962" w:author="John Quinn" w:date="2018-04-08T13:46:00Z">
        <w:r w:rsidR="006B6DAE" w:rsidRPr="00B93F03">
          <w:rPr>
            <w:rFonts w:ascii="Times New Roman" w:hAnsi="Times New Roman" w:cs="Times New Roman"/>
            <w:sz w:val="24"/>
            <w:szCs w:val="24"/>
            <w:rPrChange w:id="963" w:author="Samantha Parks" w:date="2018-04-09T16:10:00Z">
              <w:rPr/>
            </w:rPrChange>
          </w:rPr>
          <w:t>T</w:t>
        </w:r>
      </w:ins>
      <w:del w:id="964" w:author="John Quinn" w:date="2018-04-08T13:46:00Z">
        <w:r w:rsidRPr="00B93F03" w:rsidDel="006B6DAE">
          <w:rPr>
            <w:rFonts w:ascii="Times New Roman" w:hAnsi="Times New Roman" w:cs="Times New Roman"/>
            <w:sz w:val="24"/>
            <w:szCs w:val="24"/>
            <w:rPrChange w:id="965" w:author="Samantha Parks" w:date="2018-04-09T16:10:00Z">
              <w:rPr/>
            </w:rPrChange>
          </w:rPr>
          <w:delText>t</w:delText>
        </w:r>
      </w:del>
      <w:r w:rsidRPr="00B93F03">
        <w:rPr>
          <w:rFonts w:ascii="Times New Roman" w:hAnsi="Times New Roman" w:cs="Times New Roman"/>
          <w:sz w:val="24"/>
          <w:szCs w:val="24"/>
          <w:rPrChange w:id="966" w:author="Samantha Parks" w:date="2018-04-09T16:10:00Z">
            <w:rPr/>
          </w:rPrChange>
        </w:rPr>
        <w:t xml:space="preserve">here was a lot of focus on the graduate studies so the decision we had graduate faculty, and a graduate dean and our focus was on graduate students. That was a good time because we worked, most of the faculty members like myself would come in around two in the afternoon because we teach at night so we’d be there </w:t>
      </w:r>
      <w:r w:rsidR="007373FF" w:rsidRPr="00B93F03">
        <w:rPr>
          <w:rFonts w:ascii="Times New Roman" w:hAnsi="Times New Roman" w:cs="Times New Roman"/>
          <w:sz w:val="24"/>
          <w:szCs w:val="24"/>
          <w:rPrChange w:id="967" w:author="Samantha Parks" w:date="2018-04-09T16:10:00Z">
            <w:rPr/>
          </w:rPrChange>
        </w:rPr>
        <w:t xml:space="preserve">like </w:t>
      </w:r>
      <w:r w:rsidRPr="00B93F03">
        <w:rPr>
          <w:rFonts w:ascii="Times New Roman" w:hAnsi="Times New Roman" w:cs="Times New Roman"/>
          <w:sz w:val="24"/>
          <w:szCs w:val="24"/>
          <w:rPrChange w:id="968" w:author="Samantha Parks" w:date="2018-04-09T16:10:00Z">
            <w:rPr/>
          </w:rPrChange>
        </w:rPr>
        <w:t>from two t</w:t>
      </w:r>
      <w:r w:rsidR="007373FF" w:rsidRPr="00B93F03">
        <w:rPr>
          <w:rFonts w:ascii="Times New Roman" w:hAnsi="Times New Roman" w:cs="Times New Roman"/>
          <w:sz w:val="24"/>
          <w:szCs w:val="24"/>
          <w:rPrChange w:id="969" w:author="Samantha Parks" w:date="2018-04-09T16:10:00Z">
            <w:rPr/>
          </w:rPrChange>
        </w:rPr>
        <w:t xml:space="preserve">ill </w:t>
      </w:r>
      <w:r w:rsidRPr="00B93F03">
        <w:rPr>
          <w:rFonts w:ascii="Times New Roman" w:hAnsi="Times New Roman" w:cs="Times New Roman"/>
          <w:sz w:val="24"/>
          <w:szCs w:val="24"/>
          <w:rPrChange w:id="970" w:author="Samantha Parks" w:date="2018-04-09T16:10:00Z">
            <w:rPr/>
          </w:rPrChange>
        </w:rPr>
        <w:t>nine.</w:t>
      </w:r>
      <w:r w:rsidR="00772B8B">
        <w:rPr>
          <w:rFonts w:ascii="Times New Roman" w:hAnsi="Times New Roman" w:cs="Times New Roman"/>
          <w:sz w:val="24"/>
          <w:szCs w:val="24"/>
        </w:rPr>
        <w:t xml:space="preserve"> That was working very </w:t>
      </w:r>
      <w:r w:rsidR="007373FF" w:rsidRPr="00B93F03">
        <w:rPr>
          <w:rFonts w:ascii="Times New Roman" w:hAnsi="Times New Roman" w:cs="Times New Roman"/>
          <w:sz w:val="24"/>
          <w:szCs w:val="24"/>
          <w:rPrChange w:id="971" w:author="Samantha Parks" w:date="2018-04-09T16:10:00Z">
            <w:rPr/>
          </w:rPrChange>
        </w:rPr>
        <w:t>well</w:t>
      </w:r>
      <w:r w:rsidR="00772B8B">
        <w:rPr>
          <w:rFonts w:ascii="Times New Roman" w:hAnsi="Times New Roman" w:cs="Times New Roman"/>
          <w:sz w:val="24"/>
          <w:szCs w:val="24"/>
        </w:rPr>
        <w:t xml:space="preserve"> (I thought)</w:t>
      </w:r>
      <w:r w:rsidR="007373FF" w:rsidRPr="00B93F03">
        <w:rPr>
          <w:rFonts w:ascii="Times New Roman" w:hAnsi="Times New Roman" w:cs="Times New Roman"/>
          <w:sz w:val="24"/>
          <w:szCs w:val="24"/>
          <w:rPrChange w:id="972" w:author="Samantha Parks" w:date="2018-04-09T16:10:00Z">
            <w:rPr/>
          </w:rPrChange>
        </w:rPr>
        <w:t xml:space="preserve"> until we had a new dean</w:t>
      </w:r>
      <w:r w:rsidR="0085251D">
        <w:rPr>
          <w:rFonts w:ascii="Times New Roman" w:hAnsi="Times New Roman" w:cs="Times New Roman"/>
          <w:sz w:val="24"/>
          <w:szCs w:val="24"/>
        </w:rPr>
        <w:t xml:space="preserve"> who</w:t>
      </w:r>
      <w:r w:rsidR="007373FF" w:rsidRPr="00B93F03">
        <w:rPr>
          <w:rFonts w:ascii="Times New Roman" w:hAnsi="Times New Roman" w:cs="Times New Roman"/>
          <w:sz w:val="24"/>
          <w:szCs w:val="24"/>
          <w:rPrChange w:id="973" w:author="Samantha Parks" w:date="2018-04-09T16:10:00Z">
            <w:rPr/>
          </w:rPrChange>
        </w:rPr>
        <w:t xml:space="preserve"> was both graduate and undergraduate dean and decided that </w:t>
      </w:r>
      <w:r w:rsidR="00772B8B">
        <w:rPr>
          <w:rFonts w:ascii="Times New Roman" w:hAnsi="Times New Roman" w:cs="Times New Roman"/>
          <w:sz w:val="24"/>
          <w:szCs w:val="24"/>
        </w:rPr>
        <w:t>one</w:t>
      </w:r>
      <w:r w:rsidR="007373FF" w:rsidRPr="00B93F03">
        <w:rPr>
          <w:rFonts w:ascii="Times New Roman" w:hAnsi="Times New Roman" w:cs="Times New Roman"/>
          <w:sz w:val="24"/>
          <w:szCs w:val="24"/>
          <w:rPrChange w:id="974" w:author="Samantha Parks" w:date="2018-04-09T16:10:00Z">
            <w:rPr/>
          </w:rPrChange>
        </w:rPr>
        <w:t xml:space="preserve"> shouldn’t be graduate faculty and</w:t>
      </w:r>
      <w:r w:rsidR="00772B8B">
        <w:rPr>
          <w:rFonts w:ascii="Times New Roman" w:hAnsi="Times New Roman" w:cs="Times New Roman"/>
          <w:sz w:val="24"/>
          <w:szCs w:val="24"/>
        </w:rPr>
        <w:t>/or</w:t>
      </w:r>
      <w:r w:rsidR="007373FF" w:rsidRPr="00B93F03">
        <w:rPr>
          <w:rFonts w:ascii="Times New Roman" w:hAnsi="Times New Roman" w:cs="Times New Roman"/>
          <w:sz w:val="24"/>
          <w:szCs w:val="24"/>
          <w:rPrChange w:id="975" w:author="Samantha Parks" w:date="2018-04-09T16:10:00Z">
            <w:rPr/>
          </w:rPrChange>
        </w:rPr>
        <w:t xml:space="preserve"> under</w:t>
      </w:r>
      <w:ins w:id="976" w:author="John Quinn" w:date="2018-04-08T13:46:00Z">
        <w:r w:rsidR="006B6DAE" w:rsidRPr="00B93F03">
          <w:rPr>
            <w:rFonts w:ascii="Times New Roman" w:hAnsi="Times New Roman" w:cs="Times New Roman"/>
            <w:sz w:val="24"/>
            <w:szCs w:val="24"/>
            <w:rPrChange w:id="977" w:author="Samantha Parks" w:date="2018-04-09T16:10:00Z">
              <w:rPr/>
            </w:rPrChange>
          </w:rPr>
          <w:t>graduate</w:t>
        </w:r>
      </w:ins>
      <w:r w:rsidR="007373FF" w:rsidRPr="00B93F03">
        <w:rPr>
          <w:rFonts w:ascii="Times New Roman" w:hAnsi="Times New Roman" w:cs="Times New Roman"/>
          <w:sz w:val="24"/>
          <w:szCs w:val="24"/>
          <w:rPrChange w:id="978" w:author="Samantha Parks" w:date="2018-04-09T16:10:00Z">
            <w:rPr/>
          </w:rPrChange>
        </w:rPr>
        <w:t xml:space="preserve">- there shouldn’t be a distinction. There was no distinction in term of salary or in rank or something. There was no distinction. </w:t>
      </w:r>
      <w:r w:rsidR="00772B8B">
        <w:rPr>
          <w:rFonts w:ascii="Times New Roman" w:hAnsi="Times New Roman" w:cs="Times New Roman"/>
          <w:sz w:val="24"/>
          <w:szCs w:val="24"/>
        </w:rPr>
        <w:t>The Dean</w:t>
      </w:r>
      <w:r w:rsidR="007373FF" w:rsidRPr="00B93F03">
        <w:rPr>
          <w:rFonts w:ascii="Times New Roman" w:hAnsi="Times New Roman" w:cs="Times New Roman"/>
          <w:sz w:val="24"/>
          <w:szCs w:val="24"/>
          <w:rPrChange w:id="979" w:author="Samantha Parks" w:date="2018-04-09T16:10:00Z">
            <w:rPr/>
          </w:rPrChange>
        </w:rPr>
        <w:t xml:space="preserve"> decided it shouldn’t be, and I think we lost a lot at that point. We used to have a graduate hooding ceremony like the baccalaureate hooding ceremony that they had. They don’t do any of that anymore. So the graduate students come down here and now they can do it online, but they can come here or go to Warwick and get their degree from Salve, and when it comes time the only thing we do for them is give them their diploma. They have to </w:t>
      </w:r>
      <w:del w:id="980" w:author="John Quinn" w:date="2018-04-08T13:46:00Z">
        <w:r w:rsidR="007373FF" w:rsidRPr="00B93F03" w:rsidDel="006B6DAE">
          <w:rPr>
            <w:rFonts w:ascii="Times New Roman" w:hAnsi="Times New Roman" w:cs="Times New Roman"/>
            <w:sz w:val="24"/>
            <w:szCs w:val="24"/>
            <w:rPrChange w:id="981" w:author="Samantha Parks" w:date="2018-04-09T16:10:00Z">
              <w:rPr/>
            </w:rPrChange>
          </w:rPr>
          <w:delText xml:space="preserve">and </w:delText>
        </w:r>
      </w:del>
      <w:r w:rsidR="007373FF" w:rsidRPr="00B93F03">
        <w:rPr>
          <w:rFonts w:ascii="Times New Roman" w:hAnsi="Times New Roman" w:cs="Times New Roman"/>
          <w:sz w:val="24"/>
          <w:szCs w:val="24"/>
          <w:rPrChange w:id="982" w:author="Samantha Parks" w:date="2018-04-09T16:10:00Z">
            <w:rPr/>
          </w:rPrChange>
        </w:rPr>
        <w:t xml:space="preserve">buy their hood </w:t>
      </w:r>
      <w:r w:rsidR="00645A51" w:rsidRPr="00B93F03">
        <w:rPr>
          <w:rFonts w:ascii="Times New Roman" w:hAnsi="Times New Roman" w:cs="Times New Roman"/>
          <w:sz w:val="24"/>
          <w:szCs w:val="24"/>
          <w:rPrChange w:id="983" w:author="Samantha Parks" w:date="2018-04-09T16:10:00Z">
            <w:rPr/>
          </w:rPrChange>
        </w:rPr>
        <w:t>because they have to</w:t>
      </w:r>
      <w:r w:rsidR="007373FF" w:rsidRPr="00B93F03">
        <w:rPr>
          <w:rFonts w:ascii="Times New Roman" w:hAnsi="Times New Roman" w:cs="Times New Roman"/>
          <w:sz w:val="24"/>
          <w:szCs w:val="24"/>
          <w:rPrChange w:id="984" w:author="Samantha Parks" w:date="2018-04-09T16:10:00Z">
            <w:rPr/>
          </w:rPrChange>
        </w:rPr>
        <w:t xml:space="preserve"> buy their ca</w:t>
      </w:r>
      <w:r w:rsidR="00645A51" w:rsidRPr="00B93F03">
        <w:rPr>
          <w:rFonts w:ascii="Times New Roman" w:hAnsi="Times New Roman" w:cs="Times New Roman"/>
          <w:sz w:val="24"/>
          <w:szCs w:val="24"/>
          <w:rPrChange w:id="985" w:author="Samantha Parks" w:date="2018-04-09T16:10:00Z">
            <w:rPr/>
          </w:rPrChange>
        </w:rPr>
        <w:t>p</w:t>
      </w:r>
      <w:r w:rsidR="007373FF" w:rsidRPr="00B93F03">
        <w:rPr>
          <w:rFonts w:ascii="Times New Roman" w:hAnsi="Times New Roman" w:cs="Times New Roman"/>
          <w:sz w:val="24"/>
          <w:szCs w:val="24"/>
          <w:rPrChange w:id="986" w:author="Samantha Parks" w:date="2018-04-09T16:10:00Z">
            <w:rPr/>
          </w:rPrChange>
        </w:rPr>
        <w:t xml:space="preserve"> and gown whether </w:t>
      </w:r>
      <w:r w:rsidR="00645A51" w:rsidRPr="00B93F03">
        <w:rPr>
          <w:rFonts w:ascii="Times New Roman" w:hAnsi="Times New Roman" w:cs="Times New Roman"/>
          <w:sz w:val="24"/>
          <w:szCs w:val="24"/>
          <w:rPrChange w:id="987" w:author="Samantha Parks" w:date="2018-04-09T16:10:00Z">
            <w:rPr/>
          </w:rPrChange>
        </w:rPr>
        <w:t>they go or not I guess, but they never get a chance to wear their hood until they put it on the day of graduation. Whereas we used to have the ceremony and it was just for the graduate students, it used to be in the church St. Joseph’s the last time.</w:t>
      </w:r>
      <w:ins w:id="988" w:author="John Quinn" w:date="2018-04-08T13:47:00Z">
        <w:r w:rsidR="006B6DAE" w:rsidRPr="00B93F03">
          <w:rPr>
            <w:rStyle w:val="FootnoteReference"/>
            <w:rFonts w:ascii="Times New Roman" w:hAnsi="Times New Roman" w:cs="Times New Roman"/>
            <w:sz w:val="24"/>
            <w:szCs w:val="24"/>
            <w:rPrChange w:id="989" w:author="Samantha Parks" w:date="2018-04-09T16:10:00Z">
              <w:rPr>
                <w:rStyle w:val="FootnoteReference"/>
              </w:rPr>
            </w:rPrChange>
          </w:rPr>
          <w:footnoteReference w:id="9"/>
        </w:r>
      </w:ins>
      <w:r w:rsidR="00645A51" w:rsidRPr="00B93F03">
        <w:rPr>
          <w:rFonts w:ascii="Times New Roman" w:hAnsi="Times New Roman" w:cs="Times New Roman"/>
          <w:sz w:val="24"/>
          <w:szCs w:val="24"/>
          <w:rPrChange w:id="991" w:author="Samantha Parks" w:date="2018-04-09T16:10:00Z">
            <w:rPr/>
          </w:rPrChange>
        </w:rPr>
        <w:t xml:space="preserve"> And it would be a nondenominational ceremony, and the graduate directors would hood the students at </w:t>
      </w:r>
      <w:r w:rsidR="00645A51" w:rsidRPr="00B93F03">
        <w:rPr>
          <w:rFonts w:ascii="Times New Roman" w:hAnsi="Times New Roman" w:cs="Times New Roman"/>
          <w:sz w:val="24"/>
          <w:szCs w:val="24"/>
          <w:rPrChange w:id="992" w:author="Samantha Parks" w:date="2018-04-09T16:10:00Z">
            <w:rPr/>
          </w:rPrChange>
        </w:rPr>
        <w:lastRenderedPageBreak/>
        <w:t xml:space="preserve">that ceremony so that then when they came for graduation they had their hoods on and everything. That was a real good thing I think we lost. When we lost that I think we lost a lot of the personal touch that we had with our students, and I can remember </w:t>
      </w:r>
      <w:r w:rsidR="007172B1">
        <w:rPr>
          <w:rFonts w:ascii="Times New Roman" w:hAnsi="Times New Roman" w:cs="Times New Roman"/>
          <w:sz w:val="24"/>
          <w:szCs w:val="24"/>
        </w:rPr>
        <w:t>saying</w:t>
      </w:r>
      <w:r w:rsidR="00645A51" w:rsidRPr="00B93F03">
        <w:rPr>
          <w:rFonts w:ascii="Times New Roman" w:hAnsi="Times New Roman" w:cs="Times New Roman"/>
          <w:sz w:val="24"/>
          <w:szCs w:val="24"/>
          <w:rPrChange w:id="993" w:author="Samantha Parks" w:date="2018-04-09T16:10:00Z">
            <w:rPr/>
          </w:rPrChange>
        </w:rPr>
        <w:t xml:space="preserve"> that these are the kids we should really reach out to because they’re the ones that are already making money. So if you’re </w:t>
      </w:r>
      <w:r w:rsidR="00772B8B">
        <w:rPr>
          <w:rFonts w:ascii="Times New Roman" w:hAnsi="Times New Roman" w:cs="Times New Roman"/>
          <w:sz w:val="24"/>
          <w:szCs w:val="24"/>
        </w:rPr>
        <w:t>going to seek</w:t>
      </w:r>
      <w:r w:rsidR="00645A51" w:rsidRPr="00B93F03">
        <w:rPr>
          <w:rFonts w:ascii="Times New Roman" w:hAnsi="Times New Roman" w:cs="Times New Roman"/>
          <w:sz w:val="24"/>
          <w:szCs w:val="24"/>
          <w:rPrChange w:id="994" w:author="Samantha Parks" w:date="2018-04-09T16:10:00Z">
            <w:rPr/>
          </w:rPrChange>
        </w:rPr>
        <w:t xml:space="preserve"> money for the Salve campaign</w:t>
      </w:r>
      <w:r w:rsidR="00772B8B">
        <w:rPr>
          <w:rFonts w:ascii="Times New Roman" w:hAnsi="Times New Roman" w:cs="Times New Roman"/>
          <w:sz w:val="24"/>
          <w:szCs w:val="24"/>
        </w:rPr>
        <w:t>,</w:t>
      </w:r>
      <w:r w:rsidR="00645A51" w:rsidRPr="00B93F03">
        <w:rPr>
          <w:rFonts w:ascii="Times New Roman" w:hAnsi="Times New Roman" w:cs="Times New Roman"/>
          <w:sz w:val="24"/>
          <w:szCs w:val="24"/>
          <w:rPrChange w:id="995" w:author="Samantha Parks" w:date="2018-04-09T16:10:00Z">
            <w:rPr/>
          </w:rPrChange>
        </w:rPr>
        <w:t xml:space="preserve"> these are the people we should be looking at. Not focusing in on the undergraduate kids that are </w:t>
      </w:r>
      <w:r w:rsidR="00772B8B">
        <w:rPr>
          <w:rFonts w:ascii="Times New Roman" w:hAnsi="Times New Roman" w:cs="Times New Roman"/>
          <w:sz w:val="24"/>
          <w:szCs w:val="24"/>
        </w:rPr>
        <w:t xml:space="preserve">are not working and have </w:t>
      </w:r>
      <w:r w:rsidR="00645A51" w:rsidRPr="00B93F03">
        <w:rPr>
          <w:rFonts w:ascii="Times New Roman" w:hAnsi="Times New Roman" w:cs="Times New Roman"/>
          <w:sz w:val="24"/>
          <w:szCs w:val="24"/>
          <w:rPrChange w:id="996" w:author="Samantha Parks" w:date="2018-04-09T16:10:00Z">
            <w:rPr/>
          </w:rPrChange>
        </w:rPr>
        <w:t xml:space="preserve">bills to pay! And I don’t think we do as much for the graduate students as we should. Maybe </w:t>
      </w:r>
      <w:r w:rsidR="00CA16D3">
        <w:rPr>
          <w:rFonts w:ascii="Times New Roman" w:hAnsi="Times New Roman" w:cs="Times New Roman"/>
          <w:sz w:val="24"/>
          <w:szCs w:val="24"/>
        </w:rPr>
        <w:t>they do now.</w:t>
      </w:r>
    </w:p>
    <w:p w:rsidR="00645A51" w:rsidRPr="00B93F03" w:rsidRDefault="00645A51">
      <w:pPr>
        <w:spacing w:line="480" w:lineRule="auto"/>
        <w:rPr>
          <w:rFonts w:ascii="Times New Roman" w:hAnsi="Times New Roman" w:cs="Times New Roman"/>
          <w:sz w:val="24"/>
          <w:szCs w:val="24"/>
          <w:rPrChange w:id="997" w:author="Samantha Parks" w:date="2018-04-09T16:10:00Z">
            <w:rPr/>
          </w:rPrChange>
        </w:rPr>
        <w:pPrChange w:id="998" w:author="Samantha Parks" w:date="2018-04-09T16:10:00Z">
          <w:pPr/>
        </w:pPrChange>
      </w:pPr>
      <w:r w:rsidRPr="00ED4432">
        <w:rPr>
          <w:rFonts w:ascii="Times New Roman" w:hAnsi="Times New Roman" w:cs="Times New Roman"/>
          <w:sz w:val="24"/>
          <w:szCs w:val="24"/>
          <w:u w:val="single"/>
          <w:rPrChange w:id="999" w:author="Samantha Parks" w:date="2018-04-09T16:16:00Z">
            <w:rPr/>
          </w:rPrChange>
        </w:rPr>
        <w:t>Samantha</w:t>
      </w:r>
      <w:r w:rsidRPr="00B93F03">
        <w:rPr>
          <w:rFonts w:ascii="Times New Roman" w:hAnsi="Times New Roman" w:cs="Times New Roman"/>
          <w:sz w:val="24"/>
          <w:szCs w:val="24"/>
          <w:rPrChange w:id="1000" w:author="Samantha Parks" w:date="2018-04-09T16:10:00Z">
            <w:rPr/>
          </w:rPrChange>
        </w:rPr>
        <w:t>: Any last minute things to add?</w:t>
      </w:r>
    </w:p>
    <w:p w:rsidR="00645A51" w:rsidRPr="00B93F03" w:rsidRDefault="00645A51">
      <w:pPr>
        <w:spacing w:line="480" w:lineRule="auto"/>
        <w:rPr>
          <w:rFonts w:ascii="Times New Roman" w:hAnsi="Times New Roman" w:cs="Times New Roman"/>
          <w:sz w:val="24"/>
          <w:szCs w:val="24"/>
          <w:rPrChange w:id="1001" w:author="Samantha Parks" w:date="2018-04-09T16:10:00Z">
            <w:rPr/>
          </w:rPrChange>
        </w:rPr>
        <w:pPrChange w:id="1002" w:author="Samantha Parks" w:date="2018-04-09T16:10:00Z">
          <w:pPr/>
        </w:pPrChange>
      </w:pPr>
      <w:r w:rsidRPr="00ED4432">
        <w:rPr>
          <w:rFonts w:ascii="Times New Roman" w:hAnsi="Times New Roman" w:cs="Times New Roman"/>
          <w:sz w:val="24"/>
          <w:szCs w:val="24"/>
          <w:u w:val="single"/>
          <w:rPrChange w:id="1003" w:author="Samantha Parks" w:date="2018-04-09T16:16:00Z">
            <w:rPr/>
          </w:rPrChange>
        </w:rPr>
        <w:t>Dr. Chapdelaine:</w:t>
      </w:r>
      <w:r w:rsidRPr="00B93F03">
        <w:rPr>
          <w:rFonts w:ascii="Times New Roman" w:hAnsi="Times New Roman" w:cs="Times New Roman"/>
          <w:sz w:val="24"/>
          <w:szCs w:val="24"/>
          <w:rPrChange w:id="1004" w:author="Samantha Parks" w:date="2018-04-09T16:10:00Z">
            <w:rPr/>
          </w:rPrChange>
        </w:rPr>
        <w:t xml:space="preserve"> </w:t>
      </w:r>
      <w:r w:rsidR="00FB5D42" w:rsidRPr="00B93F03">
        <w:rPr>
          <w:rFonts w:ascii="Times New Roman" w:hAnsi="Times New Roman" w:cs="Times New Roman"/>
          <w:sz w:val="24"/>
          <w:szCs w:val="24"/>
          <w:rPrChange w:id="1005" w:author="Samantha Parks" w:date="2018-04-09T16:10:00Z">
            <w:rPr/>
          </w:rPrChange>
        </w:rPr>
        <w:t xml:space="preserve">Nope! </w:t>
      </w:r>
      <w:r w:rsidRPr="00B93F03">
        <w:rPr>
          <w:rFonts w:ascii="Times New Roman" w:hAnsi="Times New Roman" w:cs="Times New Roman"/>
          <w:sz w:val="24"/>
          <w:szCs w:val="24"/>
          <w:rPrChange w:id="1006" w:author="Samantha Parks" w:date="2018-04-09T16:10:00Z">
            <w:rPr/>
          </w:rPrChange>
        </w:rPr>
        <w:t>I love</w:t>
      </w:r>
      <w:r w:rsidR="00772B8B">
        <w:rPr>
          <w:rFonts w:ascii="Times New Roman" w:hAnsi="Times New Roman" w:cs="Times New Roman"/>
          <w:sz w:val="24"/>
          <w:szCs w:val="24"/>
        </w:rPr>
        <w:t>d</w:t>
      </w:r>
      <w:r w:rsidRPr="00B93F03">
        <w:rPr>
          <w:rFonts w:ascii="Times New Roman" w:hAnsi="Times New Roman" w:cs="Times New Roman"/>
          <w:sz w:val="24"/>
          <w:szCs w:val="24"/>
          <w:rPrChange w:id="1007" w:author="Samantha Parks" w:date="2018-04-09T16:10:00Z">
            <w:rPr/>
          </w:rPrChange>
        </w:rPr>
        <w:t xml:space="preserve"> my years </w:t>
      </w:r>
      <w:r w:rsidR="00FB5D42" w:rsidRPr="00B93F03">
        <w:rPr>
          <w:rFonts w:ascii="Times New Roman" w:hAnsi="Times New Roman" w:cs="Times New Roman"/>
          <w:sz w:val="24"/>
          <w:szCs w:val="24"/>
          <w:rPrChange w:id="1008" w:author="Samantha Parks" w:date="2018-04-09T16:10:00Z">
            <w:rPr/>
          </w:rPrChange>
        </w:rPr>
        <w:t xml:space="preserve">here </w:t>
      </w:r>
      <w:r w:rsidRPr="00B93F03">
        <w:rPr>
          <w:rFonts w:ascii="Times New Roman" w:hAnsi="Times New Roman" w:cs="Times New Roman"/>
          <w:sz w:val="24"/>
          <w:szCs w:val="24"/>
          <w:rPrChange w:id="1009" w:author="Samantha Parks" w:date="2018-04-09T16:10:00Z">
            <w:rPr/>
          </w:rPrChange>
        </w:rPr>
        <w:t>at Salve</w:t>
      </w:r>
      <w:r w:rsidR="00FB5D42" w:rsidRPr="00B93F03">
        <w:rPr>
          <w:rFonts w:ascii="Times New Roman" w:hAnsi="Times New Roman" w:cs="Times New Roman"/>
          <w:sz w:val="24"/>
          <w:szCs w:val="24"/>
          <w:rPrChange w:id="1010" w:author="Samantha Parks" w:date="2018-04-09T16:10:00Z">
            <w:rPr/>
          </w:rPrChange>
        </w:rPr>
        <w:t xml:space="preserve"> I’m very very fond</w:t>
      </w:r>
      <w:r w:rsidR="007172B1">
        <w:rPr>
          <w:rFonts w:ascii="Times New Roman" w:hAnsi="Times New Roman" w:cs="Times New Roman"/>
          <w:sz w:val="24"/>
          <w:szCs w:val="24"/>
        </w:rPr>
        <w:t xml:space="preserve"> of it.</w:t>
      </w:r>
      <w:r w:rsidR="00CA16D3">
        <w:rPr>
          <w:rFonts w:ascii="Times New Roman" w:hAnsi="Times New Roman" w:cs="Times New Roman"/>
          <w:sz w:val="24"/>
          <w:szCs w:val="24"/>
        </w:rPr>
        <w:t xml:space="preserve">  </w:t>
      </w:r>
      <w:r w:rsidR="00FB5D42" w:rsidRPr="00B93F03">
        <w:rPr>
          <w:rFonts w:ascii="Times New Roman" w:hAnsi="Times New Roman" w:cs="Times New Roman"/>
          <w:sz w:val="24"/>
          <w:szCs w:val="24"/>
          <w:rPrChange w:id="1011" w:author="Samantha Parks" w:date="2018-04-09T16:10:00Z">
            <w:rPr/>
          </w:rPrChange>
        </w:rPr>
        <w:t xml:space="preserve">I’m glad to be a part of it. I know so many of the teachers that are </w:t>
      </w:r>
      <w:r w:rsidR="007172B1">
        <w:rPr>
          <w:rFonts w:ascii="Times New Roman" w:hAnsi="Times New Roman" w:cs="Times New Roman"/>
          <w:sz w:val="24"/>
          <w:szCs w:val="24"/>
        </w:rPr>
        <w:t xml:space="preserve">still </w:t>
      </w:r>
      <w:r w:rsidR="00FB5D42" w:rsidRPr="00B93F03">
        <w:rPr>
          <w:rFonts w:ascii="Times New Roman" w:hAnsi="Times New Roman" w:cs="Times New Roman"/>
          <w:sz w:val="24"/>
          <w:szCs w:val="24"/>
          <w:rPrChange w:id="1012" w:author="Samantha Parks" w:date="2018-04-09T16:10:00Z">
            <w:rPr/>
          </w:rPrChange>
        </w:rPr>
        <w:t>there. I don’t know whether or not Jim Farrington is on your list or not. I told your boss about him. He was head of the ADJ department. He didn’t start it but he was one of the very young people in that program so he can tell you all about ADJ.</w:t>
      </w:r>
    </w:p>
    <w:p w:rsidR="00FB5D42" w:rsidRPr="00B93F03" w:rsidRDefault="00FB5D42">
      <w:pPr>
        <w:spacing w:line="480" w:lineRule="auto"/>
        <w:rPr>
          <w:rFonts w:ascii="Times New Roman" w:hAnsi="Times New Roman" w:cs="Times New Roman"/>
          <w:sz w:val="24"/>
          <w:szCs w:val="24"/>
          <w:rPrChange w:id="1013" w:author="Samantha Parks" w:date="2018-04-09T16:10:00Z">
            <w:rPr/>
          </w:rPrChange>
        </w:rPr>
        <w:pPrChange w:id="1014" w:author="Samantha Parks" w:date="2018-04-09T16:10:00Z">
          <w:pPr/>
        </w:pPrChange>
      </w:pPr>
      <w:r w:rsidRPr="00ED4432">
        <w:rPr>
          <w:rFonts w:ascii="Times New Roman" w:hAnsi="Times New Roman" w:cs="Times New Roman"/>
          <w:sz w:val="24"/>
          <w:szCs w:val="24"/>
          <w:u w:val="single"/>
          <w:rPrChange w:id="1015" w:author="Samantha Parks" w:date="2018-04-09T16:16:00Z">
            <w:rPr/>
          </w:rPrChange>
        </w:rPr>
        <w:t>Samantha:</w:t>
      </w:r>
      <w:r w:rsidRPr="00B93F03">
        <w:rPr>
          <w:rFonts w:ascii="Times New Roman" w:hAnsi="Times New Roman" w:cs="Times New Roman"/>
          <w:sz w:val="24"/>
          <w:szCs w:val="24"/>
          <w:rPrChange w:id="1016" w:author="Samantha Parks" w:date="2018-04-09T16:10:00Z">
            <w:rPr/>
          </w:rPrChange>
        </w:rPr>
        <w:t xml:space="preserve"> Well I want to thank you so much for taking the time!</w:t>
      </w:r>
    </w:p>
    <w:p w:rsidR="00FB5D42" w:rsidRPr="00B93F03" w:rsidDel="006B6DAE" w:rsidRDefault="00FB5D42">
      <w:pPr>
        <w:spacing w:line="480" w:lineRule="auto"/>
        <w:rPr>
          <w:del w:id="1017" w:author="John Quinn" w:date="2018-04-08T13:47:00Z"/>
          <w:rFonts w:ascii="Times New Roman" w:hAnsi="Times New Roman" w:cs="Times New Roman"/>
          <w:sz w:val="24"/>
          <w:szCs w:val="24"/>
          <w:rPrChange w:id="1018" w:author="Samantha Parks" w:date="2018-04-09T16:10:00Z">
            <w:rPr>
              <w:del w:id="1019" w:author="John Quinn" w:date="2018-04-08T13:47:00Z"/>
            </w:rPr>
          </w:rPrChange>
        </w:rPr>
        <w:pPrChange w:id="1020" w:author="Samantha Parks" w:date="2018-04-09T16:10:00Z">
          <w:pPr/>
        </w:pPrChange>
      </w:pPr>
      <w:del w:id="1021" w:author="John Quinn" w:date="2018-04-08T13:47:00Z">
        <w:r w:rsidRPr="00B93F03" w:rsidDel="006B6DAE">
          <w:rPr>
            <w:rFonts w:ascii="Times New Roman" w:hAnsi="Times New Roman" w:cs="Times New Roman"/>
            <w:sz w:val="24"/>
            <w:szCs w:val="24"/>
            <w:rPrChange w:id="1022" w:author="Samantha Parks" w:date="2018-04-09T16:10:00Z">
              <w:rPr/>
            </w:rPrChange>
          </w:rPr>
          <w:delText>Dr. Chapdelaine: I’m sorry I was so down and around. You’re gonna have a big job.</w:delText>
        </w:r>
      </w:del>
    </w:p>
    <w:p w:rsidR="00FB5D42" w:rsidRPr="00B93F03" w:rsidDel="006B6DAE" w:rsidRDefault="00FB5D42">
      <w:pPr>
        <w:spacing w:line="480" w:lineRule="auto"/>
        <w:rPr>
          <w:del w:id="1023" w:author="John Quinn" w:date="2018-04-08T13:47:00Z"/>
          <w:rFonts w:ascii="Times New Roman" w:hAnsi="Times New Roman" w:cs="Times New Roman"/>
          <w:sz w:val="24"/>
          <w:szCs w:val="24"/>
          <w:rPrChange w:id="1024" w:author="Samantha Parks" w:date="2018-04-09T16:10:00Z">
            <w:rPr>
              <w:del w:id="1025" w:author="John Quinn" w:date="2018-04-08T13:47:00Z"/>
            </w:rPr>
          </w:rPrChange>
        </w:rPr>
        <w:pPrChange w:id="1026" w:author="Samantha Parks" w:date="2018-04-09T16:10:00Z">
          <w:pPr/>
        </w:pPrChange>
      </w:pPr>
      <w:del w:id="1027" w:author="John Quinn" w:date="2018-04-08T13:47:00Z">
        <w:r w:rsidRPr="00B93F03" w:rsidDel="006B6DAE">
          <w:rPr>
            <w:rFonts w:ascii="Times New Roman" w:hAnsi="Times New Roman" w:cs="Times New Roman"/>
            <w:sz w:val="24"/>
            <w:szCs w:val="24"/>
            <w:rPrChange w:id="1028" w:author="Samantha Parks" w:date="2018-04-09T16:10:00Z">
              <w:rPr/>
            </w:rPrChange>
          </w:rPr>
          <w:delText>Samantha: It’s perfectly fine.</w:delText>
        </w:r>
      </w:del>
    </w:p>
    <w:p w:rsidR="00FB5D42" w:rsidRPr="00B93F03" w:rsidDel="006B6DAE" w:rsidRDefault="00FB5D42">
      <w:pPr>
        <w:spacing w:line="480" w:lineRule="auto"/>
        <w:rPr>
          <w:del w:id="1029" w:author="John Quinn" w:date="2018-04-08T13:47:00Z"/>
          <w:rFonts w:ascii="Times New Roman" w:hAnsi="Times New Roman" w:cs="Times New Roman"/>
          <w:sz w:val="24"/>
          <w:szCs w:val="24"/>
          <w:rPrChange w:id="1030" w:author="Samantha Parks" w:date="2018-04-09T16:10:00Z">
            <w:rPr>
              <w:del w:id="1031" w:author="John Quinn" w:date="2018-04-08T13:47:00Z"/>
            </w:rPr>
          </w:rPrChange>
        </w:rPr>
        <w:pPrChange w:id="1032" w:author="Samantha Parks" w:date="2018-04-09T16:10:00Z">
          <w:pPr/>
        </w:pPrChange>
      </w:pPr>
      <w:del w:id="1033" w:author="John Quinn" w:date="2018-04-08T13:47:00Z">
        <w:r w:rsidRPr="00B93F03" w:rsidDel="006B6DAE">
          <w:rPr>
            <w:rFonts w:ascii="Times New Roman" w:hAnsi="Times New Roman" w:cs="Times New Roman"/>
            <w:sz w:val="24"/>
            <w:szCs w:val="24"/>
            <w:rPrChange w:id="1034" w:author="Samantha Parks" w:date="2018-04-09T16:10:00Z">
              <w:rPr/>
            </w:rPrChange>
          </w:rPr>
          <w:delText>Dr. Chapdelain: Yeah.</w:delText>
        </w:r>
      </w:del>
    </w:p>
    <w:p w:rsidR="00FB5D42" w:rsidRPr="00B93F03" w:rsidRDefault="00FB5D42">
      <w:pPr>
        <w:spacing w:line="480" w:lineRule="auto"/>
        <w:rPr>
          <w:rFonts w:ascii="Times New Roman" w:hAnsi="Times New Roman" w:cs="Times New Roman"/>
          <w:sz w:val="24"/>
          <w:szCs w:val="24"/>
          <w:rPrChange w:id="1035" w:author="Samantha Parks" w:date="2018-04-09T16:10:00Z">
            <w:rPr/>
          </w:rPrChange>
        </w:rPr>
        <w:pPrChange w:id="1036" w:author="Samantha Parks" w:date="2018-04-09T16:10:00Z">
          <w:pPr/>
        </w:pPrChange>
      </w:pPr>
      <w:del w:id="1037" w:author="John Quinn" w:date="2018-04-08T13:47:00Z">
        <w:r w:rsidRPr="00B93F03" w:rsidDel="006B6DAE">
          <w:rPr>
            <w:rFonts w:ascii="Times New Roman" w:hAnsi="Times New Roman" w:cs="Times New Roman"/>
            <w:sz w:val="24"/>
            <w:szCs w:val="24"/>
            <w:rPrChange w:id="1038" w:author="Samantha Parks" w:date="2018-04-09T16:10:00Z">
              <w:rPr/>
            </w:rPrChange>
          </w:rPr>
          <w:delText>Samantha: Thank you so much!</w:delText>
        </w:r>
      </w:del>
    </w:p>
    <w:sectPr w:rsidR="00FB5D42" w:rsidRPr="00B93F0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04A" w:rsidRDefault="008C104A" w:rsidP="005F188D">
      <w:pPr>
        <w:spacing w:after="0" w:line="240" w:lineRule="auto"/>
      </w:pPr>
      <w:r>
        <w:separator/>
      </w:r>
    </w:p>
  </w:endnote>
  <w:endnote w:type="continuationSeparator" w:id="0">
    <w:p w:rsidR="008C104A" w:rsidRDefault="008C104A" w:rsidP="005F1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039" w:author="Samantha Parks" w:date="2018-04-09T16:11:00Z"/>
  <w:sdt>
    <w:sdtPr>
      <w:id w:val="-1220970696"/>
      <w:docPartObj>
        <w:docPartGallery w:val="Page Numbers (Bottom of Page)"/>
        <w:docPartUnique/>
      </w:docPartObj>
    </w:sdtPr>
    <w:sdtEndPr>
      <w:rPr>
        <w:noProof/>
      </w:rPr>
    </w:sdtEndPr>
    <w:sdtContent>
      <w:customXmlInsRangeEnd w:id="1039"/>
      <w:p w:rsidR="007E70D4" w:rsidRDefault="007E70D4">
        <w:pPr>
          <w:pStyle w:val="Footer"/>
          <w:jc w:val="right"/>
          <w:rPr>
            <w:ins w:id="1040" w:author="Samantha Parks" w:date="2018-04-09T16:11:00Z"/>
          </w:rPr>
        </w:pPr>
        <w:ins w:id="1041" w:author="Samantha Parks" w:date="2018-04-09T16:11:00Z">
          <w:r>
            <w:fldChar w:fldCharType="begin"/>
          </w:r>
          <w:r>
            <w:instrText xml:space="preserve"> PAGE   \* MERGEFORMAT </w:instrText>
          </w:r>
          <w:r>
            <w:fldChar w:fldCharType="separate"/>
          </w:r>
        </w:ins>
        <w:r w:rsidR="000879B1">
          <w:rPr>
            <w:noProof/>
          </w:rPr>
          <w:t>4</w:t>
        </w:r>
        <w:ins w:id="1042" w:author="Samantha Parks" w:date="2018-04-09T16:11:00Z">
          <w:r>
            <w:rPr>
              <w:noProof/>
            </w:rPr>
            <w:fldChar w:fldCharType="end"/>
          </w:r>
        </w:ins>
      </w:p>
      <w:customXmlInsRangeStart w:id="1043" w:author="Samantha Parks" w:date="2018-04-09T16:11:00Z"/>
    </w:sdtContent>
  </w:sdt>
  <w:customXmlInsRangeEnd w:id="1043"/>
  <w:p w:rsidR="007E70D4" w:rsidRDefault="007E70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04A" w:rsidRDefault="008C104A" w:rsidP="005F188D">
      <w:pPr>
        <w:spacing w:after="0" w:line="240" w:lineRule="auto"/>
      </w:pPr>
      <w:r>
        <w:separator/>
      </w:r>
    </w:p>
  </w:footnote>
  <w:footnote w:type="continuationSeparator" w:id="0">
    <w:p w:rsidR="008C104A" w:rsidRDefault="008C104A" w:rsidP="005F188D">
      <w:pPr>
        <w:spacing w:after="0" w:line="240" w:lineRule="auto"/>
      </w:pPr>
      <w:r>
        <w:continuationSeparator/>
      </w:r>
    </w:p>
  </w:footnote>
  <w:footnote w:id="1">
    <w:p w:rsidR="007E70D4" w:rsidRDefault="007E70D4">
      <w:pPr>
        <w:pStyle w:val="FootnoteText"/>
      </w:pPr>
      <w:ins w:id="102" w:author="John Quinn" w:date="2018-04-08T12:41:00Z">
        <w:r>
          <w:rPr>
            <w:rStyle w:val="FootnoteReference"/>
          </w:rPr>
          <w:footnoteRef/>
        </w:r>
        <w:r>
          <w:t xml:space="preserve"> Sr. Martina Conley</w:t>
        </w:r>
      </w:ins>
    </w:p>
  </w:footnote>
  <w:footnote w:id="2">
    <w:p w:rsidR="007E70D4" w:rsidDel="00721DC6" w:rsidRDefault="007E70D4">
      <w:pPr>
        <w:pStyle w:val="FootnoteText"/>
        <w:rPr>
          <w:del w:id="234" w:author="Samantha Parks" w:date="2018-04-09T15:51:00Z"/>
        </w:rPr>
      </w:pPr>
      <w:ins w:id="235" w:author="John Quinn" w:date="2018-04-08T12:48:00Z">
        <w:del w:id="236" w:author="Samantha Parks" w:date="2018-04-09T15:51:00Z">
          <w:r w:rsidDel="00721DC6">
            <w:rPr>
              <w:rStyle w:val="FootnoteReference"/>
            </w:rPr>
            <w:footnoteRef/>
          </w:r>
          <w:r w:rsidDel="00721DC6">
            <w:delText xml:space="preserve"> Who was Sr.Mary Jane?  Maybe Dr. Chapdelaine would know her last name.</w:delText>
          </w:r>
        </w:del>
      </w:ins>
      <w:ins w:id="237" w:author="John Quinn" w:date="2018-04-08T13:12:00Z">
        <w:del w:id="238" w:author="Samantha Parks" w:date="2018-04-09T15:51:00Z">
          <w:r w:rsidDel="00721DC6">
            <w:delText xml:space="preserve">  Is she thinking of Mary Jean Tobin?</w:delText>
          </w:r>
        </w:del>
      </w:ins>
    </w:p>
  </w:footnote>
  <w:footnote w:id="3">
    <w:p w:rsidR="007E70D4" w:rsidRDefault="007E70D4">
      <w:pPr>
        <w:pStyle w:val="FootnoteText"/>
      </w:pPr>
      <w:ins w:id="354" w:author="John Quinn" w:date="2018-04-08T13:14:00Z">
        <w:r>
          <w:rPr>
            <w:rStyle w:val="FootnoteReference"/>
          </w:rPr>
          <w:footnoteRef/>
        </w:r>
        <w:r>
          <w:t xml:space="preserve"> Can you check with Dr. Chapdelaine about this </w:t>
        </w:r>
      </w:ins>
      <w:ins w:id="355" w:author="John Quinn" w:date="2018-04-08T13:15:00Z">
        <w:r>
          <w:t>nun?</w:t>
        </w:r>
      </w:ins>
      <w:r>
        <w:t xml:space="preserve"> </w:t>
      </w:r>
    </w:p>
  </w:footnote>
  <w:footnote w:id="4">
    <w:p w:rsidR="007E70D4" w:rsidRDefault="007E70D4">
      <w:pPr>
        <w:pStyle w:val="FootnoteText"/>
      </w:pPr>
      <w:ins w:id="365" w:author="John Quinn" w:date="2018-04-08T13:14:00Z">
        <w:r>
          <w:rPr>
            <w:rStyle w:val="FootnoteReference"/>
          </w:rPr>
          <w:footnoteRef/>
        </w:r>
        <w:r>
          <w:t xml:space="preserve"> Sr. Mary Christopher O’Rourke was president from 1968-1973.</w:t>
        </w:r>
      </w:ins>
    </w:p>
  </w:footnote>
  <w:footnote w:id="5">
    <w:p w:rsidR="007E70D4" w:rsidRDefault="007E70D4">
      <w:pPr>
        <w:pStyle w:val="FootnoteText"/>
      </w:pPr>
      <w:ins w:id="609" w:author="John Quinn" w:date="2018-04-08T13:29:00Z">
        <w:r>
          <w:rPr>
            <w:rStyle w:val="FootnoteReference"/>
          </w:rPr>
          <w:footnoteRef/>
        </w:r>
        <w:r>
          <w:t xml:space="preserve"> Mark Hough is a professor of Health Care Administration.</w:t>
        </w:r>
      </w:ins>
    </w:p>
  </w:footnote>
  <w:footnote w:id="6">
    <w:p w:rsidR="007E70D4" w:rsidRDefault="007E70D4">
      <w:pPr>
        <w:pStyle w:val="FootnoteText"/>
      </w:pPr>
      <w:ins w:id="724" w:author="John Quinn" w:date="2018-04-08T13:37:00Z">
        <w:r>
          <w:rPr>
            <w:rStyle w:val="FootnoteReference"/>
          </w:rPr>
          <w:footnoteRef/>
        </w:r>
        <w:r>
          <w:t xml:space="preserve"> Ground was broken for Miley in 1963.</w:t>
        </w:r>
      </w:ins>
    </w:p>
  </w:footnote>
  <w:footnote w:id="7">
    <w:p w:rsidR="007E70D4" w:rsidRDefault="007E70D4">
      <w:pPr>
        <w:pStyle w:val="FootnoteText"/>
      </w:pPr>
      <w:ins w:id="754" w:author="John Quinn" w:date="2018-04-08T13:39:00Z">
        <w:r>
          <w:rPr>
            <w:rStyle w:val="FootnoteReference"/>
          </w:rPr>
          <w:footnoteRef/>
        </w:r>
        <w:r>
          <w:t xml:space="preserve"> Sr. Therese Antone was president from 1994-2009.</w:t>
        </w:r>
      </w:ins>
    </w:p>
  </w:footnote>
  <w:footnote w:id="8">
    <w:p w:rsidR="007E70D4" w:rsidRDefault="007E70D4">
      <w:pPr>
        <w:pStyle w:val="FootnoteText"/>
      </w:pPr>
      <w:ins w:id="800" w:author="John Quinn" w:date="2018-04-08T13:41:00Z">
        <w:r>
          <w:rPr>
            <w:rStyle w:val="FootnoteReference"/>
          </w:rPr>
          <w:footnoteRef/>
        </w:r>
        <w:r>
          <w:t xml:space="preserve"> Dr. Christopher Kiernan died in 2009.</w:t>
        </w:r>
      </w:ins>
    </w:p>
  </w:footnote>
  <w:footnote w:id="9">
    <w:p w:rsidR="007E70D4" w:rsidRDefault="007E70D4">
      <w:pPr>
        <w:pStyle w:val="FootnoteText"/>
      </w:pPr>
      <w:ins w:id="990" w:author="John Quinn" w:date="2018-04-08T13:47:00Z">
        <w:r>
          <w:rPr>
            <w:rStyle w:val="FootnoteReference"/>
          </w:rPr>
          <w:footnoteRef/>
        </w:r>
        <w:r>
          <w:t xml:space="preserve"> St. Joseph Church on Broadway in Newport.</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E37DF8"/>
    <w:multiLevelType w:val="hybridMultilevel"/>
    <w:tmpl w:val="E8CC9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mantha Parks">
    <w15:presenceInfo w15:providerId="Windows Live" w15:userId="33579b147294c8cf"/>
  </w15:person>
  <w15:person w15:author="John Quinn">
    <w15:presenceInfo w15:providerId="Windows Live" w15:userId="8d5c91de49d34f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79"/>
    <w:rsid w:val="000048FE"/>
    <w:rsid w:val="00015DEE"/>
    <w:rsid w:val="0001770E"/>
    <w:rsid w:val="00026FE7"/>
    <w:rsid w:val="00031812"/>
    <w:rsid w:val="00034B45"/>
    <w:rsid w:val="00045D90"/>
    <w:rsid w:val="00060BDD"/>
    <w:rsid w:val="00061EA9"/>
    <w:rsid w:val="000629BF"/>
    <w:rsid w:val="00076A8B"/>
    <w:rsid w:val="000879B1"/>
    <w:rsid w:val="000A52B4"/>
    <w:rsid w:val="000B7C8D"/>
    <w:rsid w:val="000C686A"/>
    <w:rsid w:val="000D4338"/>
    <w:rsid w:val="000D760A"/>
    <w:rsid w:val="000F0DE5"/>
    <w:rsid w:val="000F2DAE"/>
    <w:rsid w:val="0010386B"/>
    <w:rsid w:val="00113E00"/>
    <w:rsid w:val="001324C5"/>
    <w:rsid w:val="00157E9D"/>
    <w:rsid w:val="0019178D"/>
    <w:rsid w:val="00194860"/>
    <w:rsid w:val="00195214"/>
    <w:rsid w:val="001C7742"/>
    <w:rsid w:val="001D36B0"/>
    <w:rsid w:val="001E4400"/>
    <w:rsid w:val="001F1F3F"/>
    <w:rsid w:val="00210B0D"/>
    <w:rsid w:val="002209AC"/>
    <w:rsid w:val="00236F71"/>
    <w:rsid w:val="00237548"/>
    <w:rsid w:val="00254052"/>
    <w:rsid w:val="002718B4"/>
    <w:rsid w:val="0029218D"/>
    <w:rsid w:val="00297F3C"/>
    <w:rsid w:val="002C2B47"/>
    <w:rsid w:val="00312B1C"/>
    <w:rsid w:val="00331CFF"/>
    <w:rsid w:val="003330E3"/>
    <w:rsid w:val="00342BE8"/>
    <w:rsid w:val="003471E4"/>
    <w:rsid w:val="00395479"/>
    <w:rsid w:val="003A7D27"/>
    <w:rsid w:val="003F7753"/>
    <w:rsid w:val="00413E01"/>
    <w:rsid w:val="00434265"/>
    <w:rsid w:val="004567CA"/>
    <w:rsid w:val="00477EEA"/>
    <w:rsid w:val="00480F8B"/>
    <w:rsid w:val="004A2016"/>
    <w:rsid w:val="004C4163"/>
    <w:rsid w:val="004D5EE6"/>
    <w:rsid w:val="004E2E61"/>
    <w:rsid w:val="0050417D"/>
    <w:rsid w:val="005219EB"/>
    <w:rsid w:val="00527393"/>
    <w:rsid w:val="005323ED"/>
    <w:rsid w:val="00540416"/>
    <w:rsid w:val="00574079"/>
    <w:rsid w:val="00587BC6"/>
    <w:rsid w:val="00591B6C"/>
    <w:rsid w:val="005B6DCF"/>
    <w:rsid w:val="005C7235"/>
    <w:rsid w:val="005F188D"/>
    <w:rsid w:val="005F422E"/>
    <w:rsid w:val="00634799"/>
    <w:rsid w:val="0064216D"/>
    <w:rsid w:val="00645A51"/>
    <w:rsid w:val="006642AE"/>
    <w:rsid w:val="00670871"/>
    <w:rsid w:val="006A2CF8"/>
    <w:rsid w:val="006B6DAE"/>
    <w:rsid w:val="006E7D9B"/>
    <w:rsid w:val="0070343F"/>
    <w:rsid w:val="007172B1"/>
    <w:rsid w:val="00721DC6"/>
    <w:rsid w:val="00726831"/>
    <w:rsid w:val="00732261"/>
    <w:rsid w:val="007373FF"/>
    <w:rsid w:val="00761FAA"/>
    <w:rsid w:val="00772B8B"/>
    <w:rsid w:val="00783E63"/>
    <w:rsid w:val="00784A19"/>
    <w:rsid w:val="007C0CE8"/>
    <w:rsid w:val="007C1075"/>
    <w:rsid w:val="007C14B4"/>
    <w:rsid w:val="007D4FFA"/>
    <w:rsid w:val="007E70D4"/>
    <w:rsid w:val="008042A1"/>
    <w:rsid w:val="00817DA6"/>
    <w:rsid w:val="00832C5E"/>
    <w:rsid w:val="00844466"/>
    <w:rsid w:val="0085251D"/>
    <w:rsid w:val="00852DE0"/>
    <w:rsid w:val="008A381D"/>
    <w:rsid w:val="008A75A0"/>
    <w:rsid w:val="008C104A"/>
    <w:rsid w:val="00902600"/>
    <w:rsid w:val="009134D9"/>
    <w:rsid w:val="00936444"/>
    <w:rsid w:val="00987E89"/>
    <w:rsid w:val="009A411D"/>
    <w:rsid w:val="009A5CDB"/>
    <w:rsid w:val="009F50E6"/>
    <w:rsid w:val="00A00F2B"/>
    <w:rsid w:val="00A174FE"/>
    <w:rsid w:val="00A20CAB"/>
    <w:rsid w:val="00A41008"/>
    <w:rsid w:val="00A71072"/>
    <w:rsid w:val="00A71376"/>
    <w:rsid w:val="00A772E2"/>
    <w:rsid w:val="00A810C9"/>
    <w:rsid w:val="00A92E8F"/>
    <w:rsid w:val="00AA02D2"/>
    <w:rsid w:val="00AC4CAB"/>
    <w:rsid w:val="00AD1D4C"/>
    <w:rsid w:val="00B05DCA"/>
    <w:rsid w:val="00B06FE6"/>
    <w:rsid w:val="00B31AA1"/>
    <w:rsid w:val="00B4510B"/>
    <w:rsid w:val="00B46CE3"/>
    <w:rsid w:val="00B76E63"/>
    <w:rsid w:val="00B839F7"/>
    <w:rsid w:val="00B93F03"/>
    <w:rsid w:val="00BB7DAB"/>
    <w:rsid w:val="00BD3F80"/>
    <w:rsid w:val="00C02ABA"/>
    <w:rsid w:val="00C11434"/>
    <w:rsid w:val="00C1534B"/>
    <w:rsid w:val="00C52412"/>
    <w:rsid w:val="00C52466"/>
    <w:rsid w:val="00C61F1B"/>
    <w:rsid w:val="00C647BC"/>
    <w:rsid w:val="00C938D4"/>
    <w:rsid w:val="00CA0307"/>
    <w:rsid w:val="00CA16D3"/>
    <w:rsid w:val="00CA7B1E"/>
    <w:rsid w:val="00CB68CE"/>
    <w:rsid w:val="00CD25BD"/>
    <w:rsid w:val="00CD65CC"/>
    <w:rsid w:val="00D02E41"/>
    <w:rsid w:val="00D03758"/>
    <w:rsid w:val="00D0514E"/>
    <w:rsid w:val="00D241EE"/>
    <w:rsid w:val="00D4481B"/>
    <w:rsid w:val="00D56DE5"/>
    <w:rsid w:val="00D6585D"/>
    <w:rsid w:val="00D73D66"/>
    <w:rsid w:val="00D77DFC"/>
    <w:rsid w:val="00D87472"/>
    <w:rsid w:val="00D927EC"/>
    <w:rsid w:val="00DA2FB8"/>
    <w:rsid w:val="00DC0086"/>
    <w:rsid w:val="00DC2A11"/>
    <w:rsid w:val="00DC6F74"/>
    <w:rsid w:val="00DC7711"/>
    <w:rsid w:val="00DE61F7"/>
    <w:rsid w:val="00DE732B"/>
    <w:rsid w:val="00E34963"/>
    <w:rsid w:val="00E7429C"/>
    <w:rsid w:val="00E847F2"/>
    <w:rsid w:val="00E871F5"/>
    <w:rsid w:val="00EB1354"/>
    <w:rsid w:val="00EB404F"/>
    <w:rsid w:val="00ED4432"/>
    <w:rsid w:val="00ED5B56"/>
    <w:rsid w:val="00EE76A9"/>
    <w:rsid w:val="00EF00A5"/>
    <w:rsid w:val="00F222B1"/>
    <w:rsid w:val="00F27D59"/>
    <w:rsid w:val="00F44C72"/>
    <w:rsid w:val="00F543C3"/>
    <w:rsid w:val="00F57B20"/>
    <w:rsid w:val="00FB5D42"/>
    <w:rsid w:val="00FC06C8"/>
    <w:rsid w:val="00FC2670"/>
    <w:rsid w:val="00FD2FCC"/>
    <w:rsid w:val="00FD4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B8EDF-1E21-40B3-8AFB-96742875C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F1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188D"/>
    <w:rPr>
      <w:sz w:val="20"/>
      <w:szCs w:val="20"/>
    </w:rPr>
  </w:style>
  <w:style w:type="character" w:styleId="FootnoteReference">
    <w:name w:val="footnote reference"/>
    <w:basedOn w:val="DefaultParagraphFont"/>
    <w:uiPriority w:val="99"/>
    <w:semiHidden/>
    <w:unhideWhenUsed/>
    <w:rsid w:val="005F188D"/>
    <w:rPr>
      <w:vertAlign w:val="superscript"/>
    </w:rPr>
  </w:style>
  <w:style w:type="paragraph" w:styleId="BalloonText">
    <w:name w:val="Balloon Text"/>
    <w:basedOn w:val="Normal"/>
    <w:link w:val="BalloonTextChar"/>
    <w:uiPriority w:val="99"/>
    <w:semiHidden/>
    <w:unhideWhenUsed/>
    <w:rsid w:val="00721D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DC6"/>
    <w:rPr>
      <w:rFonts w:ascii="Segoe UI" w:hAnsi="Segoe UI" w:cs="Segoe UI"/>
      <w:sz w:val="18"/>
      <w:szCs w:val="18"/>
    </w:rPr>
  </w:style>
  <w:style w:type="paragraph" w:styleId="Header">
    <w:name w:val="header"/>
    <w:basedOn w:val="Normal"/>
    <w:link w:val="HeaderChar"/>
    <w:uiPriority w:val="99"/>
    <w:unhideWhenUsed/>
    <w:rsid w:val="00B93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F03"/>
  </w:style>
  <w:style w:type="paragraph" w:styleId="Footer">
    <w:name w:val="footer"/>
    <w:basedOn w:val="Normal"/>
    <w:link w:val="FooterChar"/>
    <w:uiPriority w:val="99"/>
    <w:unhideWhenUsed/>
    <w:rsid w:val="00B93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F03"/>
  </w:style>
  <w:style w:type="paragraph" w:styleId="Revision">
    <w:name w:val="Revision"/>
    <w:hidden/>
    <w:uiPriority w:val="99"/>
    <w:semiHidden/>
    <w:rsid w:val="005C7235"/>
    <w:pPr>
      <w:spacing w:after="0" w:line="240" w:lineRule="auto"/>
    </w:pPr>
  </w:style>
  <w:style w:type="paragraph" w:styleId="ListParagraph">
    <w:name w:val="List Paragraph"/>
    <w:basedOn w:val="Normal"/>
    <w:uiPriority w:val="34"/>
    <w:qFormat/>
    <w:rsid w:val="00E74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B5969-C8EF-4E68-B8DC-B8476CE87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5617</Words>
  <Characters>32018</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Parks</dc:creator>
  <cp:keywords/>
  <dc:description/>
  <cp:lastModifiedBy>John Quinn</cp:lastModifiedBy>
  <cp:revision>2</cp:revision>
  <cp:lastPrinted>2018-05-20T20:02:00Z</cp:lastPrinted>
  <dcterms:created xsi:type="dcterms:W3CDTF">2018-08-09T18:11:00Z</dcterms:created>
  <dcterms:modified xsi:type="dcterms:W3CDTF">2018-08-09T18:11:00Z</dcterms:modified>
  <cp:contentStatus/>
</cp:coreProperties>
</file>